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A4A56" w14:textId="679A7852" w:rsidR="00034DD5" w:rsidRPr="009B7BF2" w:rsidRDefault="00034DD5" w:rsidP="00D9016B">
      <w:pPr>
        <w:tabs>
          <w:tab w:val="left" w:pos="90"/>
        </w:tabs>
        <w:spacing w:after="0"/>
        <w:ind w:firstLine="432"/>
        <w:jc w:val="right"/>
        <w:rPr>
          <w:rFonts w:cs="Times New Roman"/>
          <w:sz w:val="22"/>
          <w:lang w:val="lt-LT"/>
        </w:rPr>
      </w:pPr>
      <w:r w:rsidRPr="009B7BF2">
        <w:rPr>
          <w:rFonts w:cs="Times New Roman"/>
          <w:b/>
          <w:bCs/>
          <w:sz w:val="22"/>
          <w:lang w:val="lt-LT"/>
        </w:rPr>
        <w:t>1 priedas.</w:t>
      </w:r>
      <w:r w:rsidRPr="009B7BF2">
        <w:rPr>
          <w:rFonts w:cs="Times New Roman"/>
          <w:sz w:val="22"/>
          <w:lang w:val="lt-LT"/>
        </w:rPr>
        <w:t xml:space="preserve"> Kvietimas pateikti pasiūlymus</w:t>
      </w:r>
    </w:p>
    <w:p w14:paraId="41CA2E6E" w14:textId="77777777" w:rsidR="00D9016B" w:rsidRPr="009B7BF2" w:rsidRDefault="00D9016B" w:rsidP="00D9016B">
      <w:pPr>
        <w:tabs>
          <w:tab w:val="left" w:pos="90"/>
        </w:tabs>
        <w:spacing w:after="0"/>
        <w:ind w:firstLine="432"/>
        <w:jc w:val="right"/>
        <w:rPr>
          <w:rFonts w:cs="Times New Roman"/>
          <w:sz w:val="22"/>
          <w:lang w:val="lt-LT"/>
        </w:rPr>
      </w:pPr>
    </w:p>
    <w:p w14:paraId="1CC6EDC7" w14:textId="095C7AA9" w:rsidR="0051787D" w:rsidRPr="009B7BF2" w:rsidRDefault="0051787D" w:rsidP="0032721E">
      <w:pPr>
        <w:tabs>
          <w:tab w:val="left" w:pos="90"/>
        </w:tabs>
        <w:spacing w:after="0"/>
        <w:ind w:firstLine="709"/>
        <w:rPr>
          <w:rFonts w:cs="Times New Roman"/>
          <w:sz w:val="22"/>
          <w:lang w:val="lt-LT"/>
        </w:rPr>
      </w:pPr>
      <w:r w:rsidRPr="009B7BF2">
        <w:rPr>
          <w:rFonts w:cs="Times New Roman"/>
          <w:sz w:val="22"/>
          <w:lang w:val="lt-LT"/>
        </w:rPr>
        <w:t>Kvietime pateikti pasiūlymą pateikiama ši informacija:</w:t>
      </w:r>
    </w:p>
    <w:p w14:paraId="4F89E8EB" w14:textId="77777777" w:rsidR="00E564A0" w:rsidRPr="009B7BF2" w:rsidRDefault="00E564A0" w:rsidP="00D9016B">
      <w:pPr>
        <w:tabs>
          <w:tab w:val="left" w:pos="90"/>
        </w:tabs>
        <w:spacing w:after="0"/>
        <w:ind w:firstLine="432"/>
        <w:rPr>
          <w:rFonts w:cs="Times New Roman"/>
          <w:sz w:val="22"/>
          <w:lang w:val="lt-LT" w:eastAsia="lt-LT"/>
        </w:rPr>
      </w:pPr>
    </w:p>
    <w:p w14:paraId="169CA5D1" w14:textId="1714D867" w:rsidR="0051787D" w:rsidRPr="009B7BF2" w:rsidRDefault="00034DD5">
      <w:pPr>
        <w:pStyle w:val="Sraopastraipa"/>
        <w:numPr>
          <w:ilvl w:val="0"/>
          <w:numId w:val="3"/>
        </w:numPr>
        <w:tabs>
          <w:tab w:val="left" w:pos="270"/>
        </w:tabs>
        <w:spacing w:after="0"/>
        <w:ind w:left="0" w:firstLine="709"/>
        <w:rPr>
          <w:rFonts w:cs="Times New Roman"/>
          <w:sz w:val="22"/>
          <w:lang w:val="lt-LT"/>
        </w:rPr>
      </w:pPr>
      <w:r w:rsidRPr="009B7BF2">
        <w:rPr>
          <w:rFonts w:cs="Times New Roman"/>
          <w:sz w:val="22"/>
          <w:lang w:val="lt-LT"/>
        </w:rPr>
        <w:t>Užsakovo pavadinimas</w:t>
      </w:r>
      <w:r w:rsidR="003803FB" w:rsidRPr="009B7BF2">
        <w:rPr>
          <w:rFonts w:cs="Times New Roman"/>
          <w:sz w:val="22"/>
          <w:lang w:val="lt-LT"/>
        </w:rPr>
        <w:t xml:space="preserve"> (konsoliduoto užsakymo atveju – visų Užsakovų pavadinimai)</w:t>
      </w:r>
      <w:r w:rsidR="0051787D" w:rsidRPr="009B7BF2">
        <w:rPr>
          <w:rFonts w:cs="Times New Roman"/>
          <w:sz w:val="22"/>
          <w:lang w:val="lt-LT"/>
        </w:rPr>
        <w:t>, pagal kurio CPO LT pateiktą užsakymą, atliekamas konkretus pirkimas;</w:t>
      </w:r>
    </w:p>
    <w:p w14:paraId="1E56E7B0" w14:textId="01A93D24" w:rsidR="00936AA6" w:rsidRPr="009B7BF2" w:rsidRDefault="00594731">
      <w:pPr>
        <w:pStyle w:val="Sraopastraipa"/>
        <w:numPr>
          <w:ilvl w:val="0"/>
          <w:numId w:val="3"/>
        </w:numPr>
        <w:tabs>
          <w:tab w:val="left" w:pos="270"/>
        </w:tabs>
        <w:spacing w:after="0"/>
        <w:ind w:left="0" w:firstLine="709"/>
        <w:rPr>
          <w:rFonts w:cs="Times New Roman"/>
          <w:sz w:val="22"/>
          <w:lang w:val="lt-LT"/>
        </w:rPr>
      </w:pPr>
      <w:r w:rsidRPr="009B7BF2">
        <w:rPr>
          <w:rFonts w:cs="Times New Roman"/>
          <w:sz w:val="22"/>
          <w:lang w:val="lt-LT"/>
        </w:rPr>
        <w:t xml:space="preserve">Nuoroda į DPS </w:t>
      </w:r>
      <w:r w:rsidR="00F75E4C" w:rsidRPr="009B7BF2">
        <w:rPr>
          <w:rFonts w:cs="Times New Roman"/>
          <w:sz w:val="22"/>
          <w:lang w:val="lt-LT"/>
        </w:rPr>
        <w:t>kategoriją</w:t>
      </w:r>
      <w:r w:rsidR="000E1B0D" w:rsidRPr="009B7BF2">
        <w:rPr>
          <w:rFonts w:cs="Times New Roman"/>
          <w:sz w:val="22"/>
          <w:lang w:val="lt-LT"/>
        </w:rPr>
        <w:t xml:space="preserve">: </w:t>
      </w:r>
      <w:r w:rsidR="00936AA6" w:rsidRPr="009B7BF2">
        <w:rPr>
          <w:rFonts w:cs="Times New Roman"/>
          <w:sz w:val="22"/>
          <w:lang w:val="lt-LT"/>
        </w:rPr>
        <w:t>[</w:t>
      </w:r>
      <w:r w:rsidR="00936AA6" w:rsidRPr="009B7BF2">
        <w:rPr>
          <w:rFonts w:cs="Times New Roman"/>
          <w:sz w:val="22"/>
          <w:highlight w:val="lightGray"/>
          <w:lang w:val="lt-LT"/>
        </w:rPr>
        <w:t>statybos skaičiuojamoji kaina neviršija 250 000 eurų be PVM</w:t>
      </w:r>
      <w:r w:rsidR="00936AA6" w:rsidRPr="009B7BF2">
        <w:rPr>
          <w:rFonts w:cs="Times New Roman"/>
          <w:sz w:val="22"/>
          <w:lang w:val="lt-LT"/>
        </w:rPr>
        <w:t>] arba [</w:t>
      </w:r>
      <w:r w:rsidR="00936AA6" w:rsidRPr="009B7BF2">
        <w:rPr>
          <w:rFonts w:cs="Times New Roman"/>
          <w:sz w:val="22"/>
          <w:highlight w:val="lightGray"/>
          <w:lang w:val="lt-LT"/>
        </w:rPr>
        <w:t>statybos skaičiuojamoji kaina didesnė kaip 250 000 Eur, bet neviršija 1 500 000 eurų be PVM</w:t>
      </w:r>
      <w:r w:rsidR="00936AA6" w:rsidRPr="009B7BF2">
        <w:rPr>
          <w:rFonts w:cs="Times New Roman"/>
          <w:sz w:val="22"/>
          <w:lang w:val="lt-LT"/>
        </w:rPr>
        <w:t>] arba [</w:t>
      </w:r>
      <w:r w:rsidR="00936AA6" w:rsidRPr="009B7BF2">
        <w:rPr>
          <w:rFonts w:cs="Times New Roman"/>
          <w:sz w:val="22"/>
          <w:highlight w:val="lightGray"/>
          <w:lang w:val="lt-LT"/>
        </w:rPr>
        <w:t>statybos skaičiuojamoji kaina viršija 1 500 000 eurų be PVM</w:t>
      </w:r>
      <w:r w:rsidR="00936AA6" w:rsidRPr="009B7BF2">
        <w:rPr>
          <w:rFonts w:cs="Times New Roman"/>
          <w:sz w:val="22"/>
          <w:lang w:val="lt-LT"/>
        </w:rPr>
        <w:t>].</w:t>
      </w:r>
    </w:p>
    <w:p w14:paraId="523E4719" w14:textId="51D2632F" w:rsidR="00936AA6" w:rsidRPr="009C4449" w:rsidRDefault="00936AA6">
      <w:pPr>
        <w:pStyle w:val="Sraopastraipa"/>
        <w:numPr>
          <w:ilvl w:val="0"/>
          <w:numId w:val="3"/>
        </w:numPr>
        <w:tabs>
          <w:tab w:val="left" w:pos="270"/>
        </w:tabs>
        <w:spacing w:after="0"/>
        <w:ind w:left="0" w:firstLine="709"/>
        <w:rPr>
          <w:rFonts w:cs="Times New Roman"/>
          <w:sz w:val="22"/>
          <w:lang w:val="lt-LT"/>
        </w:rPr>
      </w:pPr>
      <w:r w:rsidRPr="009C4449">
        <w:rPr>
          <w:rFonts w:cs="Times New Roman"/>
          <w:sz w:val="22"/>
          <w:lang w:val="lt-LT"/>
        </w:rPr>
        <w:t>Informacija apie pirkimo skaidymą į dalis (</w:t>
      </w:r>
      <w:r w:rsidRPr="009C4449">
        <w:rPr>
          <w:rFonts w:cs="Times New Roman"/>
          <w:sz w:val="22"/>
          <w:highlight w:val="lightGray"/>
          <w:lang w:val="lt-LT"/>
        </w:rPr>
        <w:t>[Skaidomas (Skaidymas į pirkimo objekto dalis atliekamas CPO LT elektroniniame kataloge formuojant atskirus užsakymus)]</w:t>
      </w:r>
      <w:r w:rsidRPr="009C4449">
        <w:rPr>
          <w:rFonts w:cs="Times New Roman"/>
          <w:sz w:val="22"/>
          <w:lang w:val="lt-LT"/>
        </w:rPr>
        <w:t xml:space="preserve"> arba </w:t>
      </w:r>
      <w:r w:rsidRPr="009C4449">
        <w:rPr>
          <w:rFonts w:cs="Times New Roman"/>
          <w:sz w:val="22"/>
          <w:highlight w:val="lightGray"/>
          <w:lang w:val="lt-LT"/>
        </w:rPr>
        <w:t>[Neskaidomas, nes neviršija tarptautinio pirkimo vertės]</w:t>
      </w:r>
      <w:r w:rsidRPr="009C4449">
        <w:rPr>
          <w:rFonts w:cs="Times New Roman"/>
          <w:sz w:val="22"/>
          <w:lang w:val="lt-LT"/>
        </w:rPr>
        <w:t xml:space="preserve"> arba </w:t>
      </w:r>
      <w:r w:rsidRPr="009C4449">
        <w:rPr>
          <w:rFonts w:cs="Times New Roman"/>
          <w:sz w:val="22"/>
          <w:highlight w:val="lightGray"/>
          <w:lang w:val="lt-LT"/>
        </w:rPr>
        <w:t>[Neskaidomas, nors vertė didesnė nei tarptautinio pirkimo (įrašykite pagrindimą arba įkelkite failą)]</w:t>
      </w:r>
      <w:r w:rsidRPr="009C4449">
        <w:rPr>
          <w:rFonts w:cs="Times New Roman"/>
          <w:sz w:val="22"/>
          <w:lang w:val="lt-LT"/>
        </w:rPr>
        <w:t xml:space="preserve">); </w:t>
      </w:r>
    </w:p>
    <w:p w14:paraId="3A3A7E99" w14:textId="77777777" w:rsidR="00936AA6" w:rsidRPr="009B7BF2" w:rsidRDefault="00936AA6">
      <w:pPr>
        <w:pStyle w:val="Sraopastraipa"/>
        <w:numPr>
          <w:ilvl w:val="0"/>
          <w:numId w:val="3"/>
        </w:numPr>
        <w:tabs>
          <w:tab w:val="left" w:pos="270"/>
        </w:tabs>
        <w:spacing w:after="0"/>
        <w:ind w:left="0" w:firstLine="709"/>
        <w:rPr>
          <w:rFonts w:cs="Times New Roman"/>
          <w:sz w:val="22"/>
          <w:lang w:val="lt-LT"/>
        </w:rPr>
      </w:pPr>
      <w:r w:rsidRPr="009B7BF2">
        <w:rPr>
          <w:rFonts w:cs="Times New Roman"/>
          <w:sz w:val="22"/>
          <w:lang w:val="lt-LT"/>
        </w:rPr>
        <w:t>Pirkimo objekto techninė specifikacija: prisegtas dokumentas;</w:t>
      </w:r>
    </w:p>
    <w:p w14:paraId="6BCCE3F8" w14:textId="77777777" w:rsidR="00936AA6" w:rsidRPr="009B7BF2" w:rsidRDefault="00936AA6">
      <w:pPr>
        <w:pStyle w:val="Sraopastraipa"/>
        <w:numPr>
          <w:ilvl w:val="0"/>
          <w:numId w:val="3"/>
        </w:numPr>
        <w:tabs>
          <w:tab w:val="left" w:pos="270"/>
        </w:tabs>
        <w:spacing w:after="0"/>
        <w:ind w:left="0" w:firstLine="709"/>
        <w:rPr>
          <w:rFonts w:cs="Times New Roman"/>
          <w:sz w:val="22"/>
          <w:lang w:val="lt-LT"/>
        </w:rPr>
      </w:pPr>
      <w:r w:rsidRPr="009B7BF2">
        <w:rPr>
          <w:rFonts w:cs="Times New Roman"/>
          <w:b/>
          <w:bCs/>
          <w:sz w:val="22"/>
          <w:lang w:val="lt-LT"/>
        </w:rPr>
        <w:t>Duomenys apie objektą</w:t>
      </w:r>
      <w:r w:rsidRPr="009B7BF2">
        <w:rPr>
          <w:rFonts w:cs="Times New Roman"/>
          <w:sz w:val="22"/>
          <w:lang w:val="lt-LT"/>
        </w:rPr>
        <w:t>:</w:t>
      </w:r>
    </w:p>
    <w:p w14:paraId="4E462F52" w14:textId="04180B4F" w:rsidR="003009B1" w:rsidRPr="009C4449"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Objekto (p</w:t>
      </w:r>
      <w:r w:rsidR="003009B1" w:rsidRPr="000326F6">
        <w:rPr>
          <w:rFonts w:cs="Times New Roman"/>
          <w:sz w:val="22"/>
          <w:lang w:val="lt-LT"/>
        </w:rPr>
        <w:t>astato</w:t>
      </w:r>
      <w:r w:rsidRPr="000326F6">
        <w:rPr>
          <w:rFonts w:cs="Times New Roman"/>
          <w:sz w:val="22"/>
          <w:lang w:val="lt-LT"/>
        </w:rPr>
        <w:t>)</w:t>
      </w:r>
      <w:r w:rsidR="003009B1" w:rsidRPr="009C4449">
        <w:rPr>
          <w:rFonts w:cs="Times New Roman"/>
          <w:sz w:val="22"/>
          <w:lang w:val="lt-LT"/>
        </w:rPr>
        <w:t xml:space="preserve"> pavadinimas:</w:t>
      </w:r>
      <w:r w:rsidR="003009B1" w:rsidRPr="009C4449">
        <w:rPr>
          <w:rFonts w:cs="Times New Roman"/>
          <w:i/>
          <w:iCs/>
          <w:sz w:val="22"/>
          <w:lang w:val="lt-LT"/>
        </w:rPr>
        <w:t xml:space="preserve"> </w:t>
      </w:r>
      <w:r w:rsidR="003009B1" w:rsidRPr="009C4449">
        <w:rPr>
          <w:rFonts w:cs="Times New Roman"/>
          <w:i/>
          <w:iCs/>
          <w:sz w:val="22"/>
          <w:highlight w:val="lightGray"/>
          <w:lang w:val="lt-LT"/>
        </w:rPr>
        <w:t>[</w:t>
      </w:r>
      <w:r w:rsidR="003009B1" w:rsidRPr="009C4449">
        <w:rPr>
          <w:rFonts w:cs="Times New Roman"/>
          <w:sz w:val="22"/>
          <w:highlight w:val="lightGray"/>
          <w:lang w:val="lt-LT"/>
        </w:rPr>
        <w:t>užsakovo nurodoma informacija</w:t>
      </w:r>
      <w:r w:rsidR="003009B1" w:rsidRPr="009C4449">
        <w:rPr>
          <w:rFonts w:cs="Times New Roman"/>
          <w:i/>
          <w:iCs/>
          <w:sz w:val="22"/>
          <w:highlight w:val="lightGray"/>
          <w:lang w:val="lt-LT"/>
        </w:rPr>
        <w:t>]</w:t>
      </w:r>
      <w:r w:rsidR="003009B1" w:rsidRPr="009C4449">
        <w:rPr>
          <w:rFonts w:cs="Times New Roman"/>
          <w:sz w:val="22"/>
          <w:lang w:val="lt-LT"/>
        </w:rPr>
        <w:t>;</w:t>
      </w:r>
    </w:p>
    <w:p w14:paraId="2F1A5F5D" w14:textId="6AD8769A" w:rsidR="00936AA6" w:rsidRPr="009B7BF2"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Objektas (Pastato tipas)</w:t>
      </w:r>
      <w:r w:rsidR="00936AA6" w:rsidRPr="000326F6">
        <w:rPr>
          <w:rFonts w:cs="Times New Roman"/>
          <w:sz w:val="22"/>
          <w:lang w:val="lt-LT"/>
        </w:rPr>
        <w:t>:</w:t>
      </w:r>
      <w:r w:rsidR="00936AA6" w:rsidRPr="009B7BF2">
        <w:rPr>
          <w:rFonts w:cs="Times New Roman"/>
          <w:sz w:val="22"/>
          <w:lang w:val="lt-LT"/>
        </w:rPr>
        <w:t xml:space="preserve"> </w:t>
      </w:r>
      <w:r w:rsidR="00936AA6" w:rsidRPr="009B7BF2">
        <w:rPr>
          <w:rFonts w:cs="Times New Roman"/>
          <w:sz w:val="22"/>
          <w:highlight w:val="lightGray"/>
          <w:lang w:val="lt-LT"/>
        </w:rPr>
        <w:t>[gyvenamasis pastatas]</w:t>
      </w:r>
      <w:r w:rsidR="00936AA6" w:rsidRPr="009B7BF2">
        <w:rPr>
          <w:rFonts w:cs="Times New Roman"/>
          <w:sz w:val="22"/>
          <w:lang w:val="lt-LT"/>
        </w:rPr>
        <w:t xml:space="preserve"> arba </w:t>
      </w:r>
      <w:r w:rsidR="00936AA6" w:rsidRPr="009B7BF2">
        <w:rPr>
          <w:rFonts w:cs="Times New Roman"/>
          <w:sz w:val="22"/>
          <w:highlight w:val="lightGray"/>
          <w:lang w:val="lt-LT"/>
        </w:rPr>
        <w:t>[negyvenamasis pastatas]</w:t>
      </w:r>
      <w:r w:rsidR="000950BB">
        <w:rPr>
          <w:rFonts w:cs="Times New Roman"/>
          <w:sz w:val="22"/>
          <w:lang w:val="lt-LT"/>
        </w:rPr>
        <w:t xml:space="preserve"> </w:t>
      </w:r>
      <w:r w:rsidR="000950BB" w:rsidRPr="009B7BF2">
        <w:rPr>
          <w:rFonts w:cs="Times New Roman"/>
          <w:sz w:val="22"/>
          <w:lang w:val="lt-LT"/>
        </w:rPr>
        <w:t>arba</w:t>
      </w:r>
      <w:r w:rsidR="000950BB">
        <w:rPr>
          <w:rFonts w:cs="Times New Roman"/>
          <w:sz w:val="22"/>
          <w:lang w:val="lt-LT"/>
        </w:rPr>
        <w:t xml:space="preserve"> [</w:t>
      </w:r>
      <w:r w:rsidR="000950BB" w:rsidRPr="000950BB">
        <w:rPr>
          <w:rFonts w:cs="Times New Roman"/>
          <w:sz w:val="22"/>
          <w:highlight w:val="lightGray"/>
          <w:lang w:val="lt-LT"/>
        </w:rPr>
        <w:t>daugiabutis, finansuojamus ne pagal Lietuvos Respublikos Vyriausybės programą</w:t>
      </w:r>
      <w:r w:rsidR="000950BB">
        <w:rPr>
          <w:rFonts w:cs="Times New Roman"/>
          <w:sz w:val="22"/>
          <w:lang w:val="lt-LT"/>
        </w:rPr>
        <w:t>]</w:t>
      </w:r>
      <w:r w:rsidR="00936AA6" w:rsidRPr="009B7BF2">
        <w:rPr>
          <w:rFonts w:cs="Times New Roman"/>
          <w:sz w:val="22"/>
          <w:lang w:val="lt-LT"/>
        </w:rPr>
        <w:t>;</w:t>
      </w:r>
    </w:p>
    <w:p w14:paraId="1291F116" w14:textId="5F09E34C" w:rsidR="0051787D" w:rsidRPr="009B7BF2"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Objekto (pastato) kategorija</w:t>
      </w:r>
      <w:r w:rsidR="000E1B0D" w:rsidRPr="009B7BF2">
        <w:rPr>
          <w:rFonts w:cs="Times New Roman"/>
          <w:sz w:val="22"/>
          <w:lang w:val="lt-LT"/>
        </w:rPr>
        <w:t xml:space="preserve">: </w:t>
      </w:r>
      <w:r w:rsidR="00251481" w:rsidRPr="009B7BF2">
        <w:rPr>
          <w:rFonts w:cs="Times New Roman"/>
          <w:sz w:val="22"/>
          <w:lang w:val="lt-LT"/>
        </w:rPr>
        <w:t>(</w:t>
      </w:r>
      <w:r w:rsidR="007E750B" w:rsidRPr="009B7BF2">
        <w:rPr>
          <w:rFonts w:cs="Times New Roman"/>
          <w:sz w:val="22"/>
          <w:highlight w:val="lightGray"/>
          <w:lang w:val="lt-LT"/>
        </w:rPr>
        <w:t>[</w:t>
      </w:r>
      <w:r w:rsidR="000E1B0D" w:rsidRPr="009B7BF2">
        <w:rPr>
          <w:rFonts w:cs="Times New Roman"/>
          <w:sz w:val="22"/>
          <w:highlight w:val="lightGray"/>
          <w:lang w:val="lt-LT"/>
        </w:rPr>
        <w:t>ypatingas</w:t>
      </w:r>
      <w:r w:rsidR="00251481" w:rsidRPr="009B7BF2">
        <w:rPr>
          <w:rFonts w:cs="Times New Roman"/>
          <w:sz w:val="22"/>
          <w:highlight w:val="lightGray"/>
          <w:lang w:val="lt-LT"/>
        </w:rPr>
        <w:t>]</w:t>
      </w:r>
      <w:r w:rsidR="00251481" w:rsidRPr="009B7BF2">
        <w:rPr>
          <w:rFonts w:cs="Times New Roman"/>
          <w:sz w:val="22"/>
          <w:lang w:val="lt-LT"/>
        </w:rPr>
        <w:t xml:space="preserve"> arba </w:t>
      </w:r>
      <w:r w:rsidR="00251481" w:rsidRPr="009B7BF2">
        <w:rPr>
          <w:rFonts w:cs="Times New Roman"/>
          <w:sz w:val="22"/>
          <w:highlight w:val="lightGray"/>
          <w:lang w:val="lt-LT"/>
        </w:rPr>
        <w:t>[</w:t>
      </w:r>
      <w:r w:rsidR="000E1B0D" w:rsidRPr="009B7BF2">
        <w:rPr>
          <w:rFonts w:cs="Times New Roman"/>
          <w:sz w:val="22"/>
          <w:highlight w:val="lightGray"/>
          <w:lang w:val="lt-LT"/>
        </w:rPr>
        <w:t>neypatingas</w:t>
      </w:r>
      <w:r w:rsidR="00251481" w:rsidRPr="009B7BF2">
        <w:rPr>
          <w:rFonts w:cs="Times New Roman"/>
          <w:sz w:val="22"/>
          <w:highlight w:val="lightGray"/>
          <w:lang w:val="lt-LT"/>
        </w:rPr>
        <w:t>]</w:t>
      </w:r>
      <w:r w:rsidR="00251481" w:rsidRPr="009B7BF2">
        <w:rPr>
          <w:rFonts w:cs="Times New Roman"/>
          <w:sz w:val="22"/>
          <w:lang w:val="lt-LT"/>
        </w:rPr>
        <w:t xml:space="preserve"> arba </w:t>
      </w:r>
      <w:r w:rsidR="00251481" w:rsidRPr="009B7BF2">
        <w:rPr>
          <w:rFonts w:cs="Times New Roman"/>
          <w:sz w:val="22"/>
          <w:highlight w:val="lightGray"/>
          <w:lang w:val="lt-LT"/>
        </w:rPr>
        <w:t>[</w:t>
      </w:r>
      <w:r w:rsidR="000E1B0D" w:rsidRPr="009B7BF2">
        <w:rPr>
          <w:rFonts w:cs="Times New Roman"/>
          <w:sz w:val="22"/>
          <w:highlight w:val="lightGray"/>
          <w:lang w:val="lt-LT"/>
        </w:rPr>
        <w:t>nesudėtingas</w:t>
      </w:r>
      <w:r w:rsidR="007E750B" w:rsidRPr="009B7BF2">
        <w:rPr>
          <w:rFonts w:cs="Times New Roman"/>
          <w:sz w:val="22"/>
          <w:highlight w:val="lightGray"/>
          <w:lang w:val="lt-LT"/>
        </w:rPr>
        <w:t>]</w:t>
      </w:r>
      <w:r w:rsidR="00251481" w:rsidRPr="009B7BF2">
        <w:rPr>
          <w:rFonts w:cs="Times New Roman"/>
          <w:sz w:val="22"/>
          <w:highlight w:val="lightGray"/>
          <w:lang w:val="lt-LT"/>
        </w:rPr>
        <w:t>)</w:t>
      </w:r>
      <w:r w:rsidR="000E1B0D" w:rsidRPr="009B7BF2">
        <w:rPr>
          <w:rFonts w:cs="Times New Roman"/>
          <w:sz w:val="22"/>
          <w:highlight w:val="lightGray"/>
          <w:lang w:val="lt-LT"/>
        </w:rPr>
        <w:t>;</w:t>
      </w:r>
    </w:p>
    <w:p w14:paraId="564702F0" w14:textId="62F3FD8D" w:rsidR="003009B1" w:rsidRPr="009B7BF2" w:rsidRDefault="003009B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Ar pastatas patenka į kultūros</w:t>
      </w:r>
      <w:r w:rsidRPr="009B7BF2">
        <w:rPr>
          <w:rFonts w:cs="Times New Roman"/>
          <w:sz w:val="22"/>
          <w:lang w:val="lt-LT"/>
        </w:rPr>
        <w:t xml:space="preserve"> paveldo teritoriją, jo apsaugos zoną ir kultūros paveldo vietovę: </w:t>
      </w:r>
      <w:r w:rsidRPr="009B7BF2">
        <w:rPr>
          <w:rFonts w:cs="Times New Roman"/>
          <w:sz w:val="22"/>
          <w:highlight w:val="lightGray"/>
          <w:lang w:val="lt-LT"/>
        </w:rPr>
        <w:t>([Taip/Ne]);</w:t>
      </w:r>
    </w:p>
    <w:p w14:paraId="29521511" w14:textId="0D8D7C39" w:rsidR="003009B1" w:rsidRPr="009B7BF2" w:rsidRDefault="003009B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Žemės sklypas</w:t>
      </w:r>
      <w:r w:rsidRPr="009B7BF2">
        <w:rPr>
          <w:rFonts w:cs="Times New Roman"/>
          <w:sz w:val="22"/>
          <w:lang w:val="lt-LT"/>
        </w:rPr>
        <w:t xml:space="preserve">: </w:t>
      </w:r>
      <w:r w:rsidRPr="009B7BF2">
        <w:rPr>
          <w:rFonts w:cs="Times New Roman"/>
          <w:sz w:val="22"/>
          <w:highlight w:val="lightGray"/>
          <w:lang w:val="lt-LT"/>
        </w:rPr>
        <w:t>[adresas, unikalus Nr.</w:t>
      </w:r>
      <w:r w:rsidR="00920ACE" w:rsidRPr="009B7BF2">
        <w:rPr>
          <w:rFonts w:cs="Times New Roman"/>
          <w:sz w:val="22"/>
          <w:highlight w:val="lightGray"/>
          <w:lang w:val="lt-LT"/>
        </w:rPr>
        <w:t xml:space="preserve"> (</w:t>
      </w:r>
      <w:r w:rsidRPr="009B7BF2">
        <w:rPr>
          <w:rFonts w:cs="Times New Roman"/>
          <w:i/>
          <w:iCs/>
          <w:sz w:val="22"/>
          <w:highlight w:val="lightGray"/>
          <w:lang w:val="lt-LT"/>
        </w:rPr>
        <w:t>užsakovo nurodoma informacija</w:t>
      </w:r>
      <w:r w:rsidRPr="009B7BF2">
        <w:rPr>
          <w:rFonts w:cs="Times New Roman"/>
          <w:i/>
          <w:iCs/>
          <w:sz w:val="22"/>
          <w:lang w:val="lt-LT"/>
        </w:rPr>
        <w:t>)</w:t>
      </w:r>
      <w:r w:rsidRPr="009B7BF2">
        <w:rPr>
          <w:rFonts w:cs="Times New Roman"/>
          <w:sz w:val="22"/>
          <w:lang w:val="lt-LT"/>
        </w:rPr>
        <w:t>;</w:t>
      </w:r>
    </w:p>
    <w:p w14:paraId="3421417F" w14:textId="0845799E" w:rsidR="00733C14" w:rsidRPr="0023006F"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Ar yra parengtas pastato</w:t>
      </w:r>
      <w:r w:rsidRPr="0023006F">
        <w:rPr>
          <w:rFonts w:cs="Times New Roman"/>
          <w:sz w:val="22"/>
          <w:lang w:val="lt-LT"/>
        </w:rPr>
        <w:t xml:space="preserve"> </w:t>
      </w:r>
      <w:r w:rsidR="0023006F" w:rsidRPr="0023006F">
        <w:rPr>
          <w:rFonts w:cs="Times New Roman"/>
          <w:sz w:val="22"/>
          <w:lang w:val="lt-LT"/>
        </w:rPr>
        <w:t>paprastojo remonto aprašas (pastato paprastojo remonto atveju) arba techninis darbo projektas (pastato modernizavimo atveju)? ([</w:t>
      </w:r>
      <w:r w:rsidR="0023006F" w:rsidRPr="0023006F">
        <w:rPr>
          <w:rFonts w:cs="Times New Roman"/>
          <w:sz w:val="22"/>
          <w:highlight w:val="lightGray"/>
          <w:lang w:val="lt-LT"/>
        </w:rPr>
        <w:t>Taip / Ne</w:t>
      </w:r>
      <w:r w:rsidR="0023006F" w:rsidRPr="0023006F">
        <w:rPr>
          <w:rFonts w:cs="Times New Roman"/>
          <w:sz w:val="22"/>
          <w:lang w:val="lt-LT"/>
        </w:rPr>
        <w:t xml:space="preserve">]); Jei „Taip“, tai nurodomas </w:t>
      </w:r>
      <w:r w:rsidR="0023006F">
        <w:rPr>
          <w:rFonts w:cs="Times New Roman"/>
          <w:sz w:val="22"/>
          <w:lang w:val="lt-LT"/>
        </w:rPr>
        <w:t>Pastato</w:t>
      </w:r>
      <w:r w:rsidRPr="0023006F">
        <w:rPr>
          <w:rFonts w:cs="Times New Roman"/>
          <w:sz w:val="22"/>
          <w:lang w:val="lt-LT"/>
        </w:rPr>
        <w:t xml:space="preserve"> projekto pavadinimas, gali būti nurodomos projekto pagrindinės charakteristikos</w:t>
      </w:r>
      <w:r w:rsidR="0023006F">
        <w:rPr>
          <w:rFonts w:cs="Times New Roman"/>
          <w:sz w:val="22"/>
          <w:lang w:val="lt-LT"/>
        </w:rPr>
        <w:t>, prisegamas dokumentas.</w:t>
      </w:r>
    </w:p>
    <w:p w14:paraId="104D6AA1" w14:textId="0A49FFE4" w:rsidR="00662D7E" w:rsidRDefault="00662D7E">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Užsakovo pateiktas statybą leidžiantis dokumentas, jei jis privalomas </w:t>
      </w:r>
      <w:r w:rsidRPr="009B7BF2">
        <w:rPr>
          <w:rFonts w:cs="Times New Roman"/>
          <w:sz w:val="22"/>
          <w:highlight w:val="lightGray"/>
          <w:lang w:val="lt-LT"/>
        </w:rPr>
        <w:t>([Taip, prisegamas / Ne, neprivalomas])</w:t>
      </w:r>
      <w:r w:rsidRPr="009B7BF2">
        <w:rPr>
          <w:rFonts w:cs="Times New Roman"/>
          <w:sz w:val="22"/>
          <w:lang w:val="lt-LT"/>
        </w:rPr>
        <w:t>;</w:t>
      </w:r>
    </w:p>
    <w:p w14:paraId="6E083E27" w14:textId="0A5E001D" w:rsidR="00165EE5"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Užsakovo pateikiama užduotis</w:t>
      </w:r>
      <w:r>
        <w:rPr>
          <w:rFonts w:cs="Times New Roman"/>
          <w:sz w:val="22"/>
          <w:lang w:val="lt-LT"/>
        </w:rPr>
        <w:t xml:space="preserve"> </w:t>
      </w:r>
      <w:r w:rsidRPr="00CD657A">
        <w:rPr>
          <w:rFonts w:cs="Times New Roman"/>
          <w:sz w:val="22"/>
          <w:lang w:val="lt-LT"/>
        </w:rPr>
        <w:t>(</w:t>
      </w:r>
      <w:r w:rsidRPr="00CD657A">
        <w:rPr>
          <w:rFonts w:cs="Times New Roman"/>
          <w:sz w:val="22"/>
          <w:highlight w:val="lightGray"/>
          <w:lang w:val="lt-LT"/>
        </w:rPr>
        <w:t>prisegama</w:t>
      </w:r>
      <w:r w:rsidRPr="00CD657A">
        <w:rPr>
          <w:rFonts w:cs="Times New Roman"/>
          <w:sz w:val="22"/>
          <w:lang w:val="lt-LT"/>
        </w:rPr>
        <w:t>)</w:t>
      </w:r>
      <w:r>
        <w:rPr>
          <w:rFonts w:cs="Times New Roman"/>
          <w:sz w:val="22"/>
          <w:lang w:val="lt-LT"/>
        </w:rPr>
        <w:t>;</w:t>
      </w:r>
    </w:p>
    <w:p w14:paraId="4387E56D" w14:textId="77777777"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w:t>
      </w:r>
    </w:p>
    <w:p w14:paraId="4F796E13" w14:textId="77777777"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w:t>
      </w:r>
      <w:r w:rsidRPr="00507E7D">
        <w:rPr>
          <w:rFonts w:cs="Times New Roman"/>
          <w:i/>
          <w:iCs/>
          <w:sz w:val="22"/>
          <w:lang w:val="lt-LT"/>
        </w:rPr>
        <w:tab/>
        <w:t xml:space="preserve">Jeigu Darbų atlikimui neprivalomas Statinio projektas Užsakovo užduotis yra privalomas Užsakovo pridedamas dokumentas. </w:t>
      </w:r>
    </w:p>
    <w:p w14:paraId="0F110D9F" w14:textId="0080A2D4"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w:t>
      </w:r>
      <w:r w:rsidRPr="00507E7D">
        <w:rPr>
          <w:rFonts w:cs="Times New Roman"/>
          <w:i/>
          <w:iCs/>
          <w:sz w:val="22"/>
          <w:lang w:val="lt-LT"/>
        </w:rPr>
        <w:tab/>
        <w:t>Jeigu Darbai perkami pagal Statinio projektą esant poreikiui Užsakovas gali papildomai pateikti Užsakovo užduotį.</w:t>
      </w:r>
    </w:p>
    <w:p w14:paraId="015E55F7" w14:textId="77777777" w:rsidR="00507E7D" w:rsidRDefault="00507E7D" w:rsidP="00507E7D">
      <w:pPr>
        <w:pStyle w:val="Sraopastraipa"/>
        <w:tabs>
          <w:tab w:val="left" w:pos="270"/>
        </w:tabs>
        <w:spacing w:after="0"/>
        <w:ind w:left="709"/>
        <w:rPr>
          <w:rFonts w:cs="Times New Roman"/>
          <w:sz w:val="22"/>
          <w:lang w:val="lt-LT"/>
        </w:rPr>
      </w:pPr>
    </w:p>
    <w:p w14:paraId="09F4DFE3" w14:textId="1F97200E" w:rsidR="00165EE5"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Ar Rangovas</w:t>
      </w:r>
      <w:r w:rsidRPr="00165EE5">
        <w:rPr>
          <w:rFonts w:cs="Times New Roman"/>
          <w:sz w:val="22"/>
          <w:lang w:val="lt-LT"/>
        </w:rPr>
        <w:t xml:space="preserve"> turi pareigą taikyti statinio informacinį modeliavimą</w:t>
      </w:r>
      <w:r>
        <w:rPr>
          <w:rFonts w:cs="Times New Roman"/>
          <w:sz w:val="22"/>
          <w:lang w:val="lt-LT"/>
        </w:rPr>
        <w:t xml:space="preserve"> </w:t>
      </w:r>
      <w:r w:rsidRPr="00CD657A">
        <w:rPr>
          <w:rFonts w:cs="Times New Roman"/>
          <w:sz w:val="22"/>
          <w:lang w:val="lt-LT"/>
        </w:rPr>
        <w:t>([</w:t>
      </w:r>
      <w:r w:rsidRPr="00CD657A">
        <w:rPr>
          <w:rFonts w:cs="Times New Roman"/>
          <w:sz w:val="22"/>
          <w:highlight w:val="lightGray"/>
          <w:lang w:val="lt-LT"/>
        </w:rPr>
        <w:t>Taip / Ne</w:t>
      </w:r>
      <w:r w:rsidRPr="00CD657A">
        <w:rPr>
          <w:rFonts w:cs="Times New Roman"/>
          <w:sz w:val="22"/>
          <w:lang w:val="lt-LT"/>
        </w:rPr>
        <w:t>])</w:t>
      </w:r>
      <w:r>
        <w:rPr>
          <w:rFonts w:cs="Times New Roman"/>
          <w:sz w:val="22"/>
          <w:lang w:val="lt-LT"/>
        </w:rPr>
        <w:t>;</w:t>
      </w:r>
    </w:p>
    <w:p w14:paraId="61C50579" w14:textId="4E8DF9CB" w:rsidR="00165EE5"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Užsakovo reikalavimai</w:t>
      </w:r>
      <w:r w:rsidRPr="00165EE5">
        <w:rPr>
          <w:rFonts w:cs="Times New Roman"/>
          <w:sz w:val="22"/>
          <w:lang w:val="lt-LT"/>
        </w:rPr>
        <w:t xml:space="preserve"> statybvietei</w:t>
      </w:r>
      <w:r>
        <w:rPr>
          <w:rFonts w:cs="Times New Roman"/>
          <w:sz w:val="22"/>
          <w:lang w:val="lt-LT"/>
        </w:rPr>
        <w:t xml:space="preserve"> (</w:t>
      </w:r>
      <w:r w:rsidRPr="00CD657A">
        <w:rPr>
          <w:rFonts w:cs="Times New Roman"/>
          <w:sz w:val="22"/>
          <w:highlight w:val="lightGray"/>
          <w:lang w:val="lt-LT"/>
        </w:rPr>
        <w:t>prisegama</w:t>
      </w:r>
      <w:r w:rsidRPr="00CD657A">
        <w:rPr>
          <w:rFonts w:cs="Times New Roman"/>
          <w:sz w:val="22"/>
          <w:lang w:val="lt-LT"/>
        </w:rPr>
        <w:t>)</w:t>
      </w:r>
      <w:r>
        <w:rPr>
          <w:rFonts w:cs="Times New Roman"/>
          <w:sz w:val="22"/>
          <w:lang w:val="lt-LT"/>
        </w:rPr>
        <w:t>;</w:t>
      </w:r>
    </w:p>
    <w:p w14:paraId="2D01EBAC" w14:textId="7A916555" w:rsidR="00165EE5" w:rsidRPr="009B7BF2"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Kokius bandymus</w:t>
      </w:r>
      <w:r w:rsidRPr="00165EE5">
        <w:rPr>
          <w:rFonts w:cs="Times New Roman"/>
          <w:sz w:val="22"/>
          <w:lang w:val="lt-LT"/>
        </w:rPr>
        <w:t xml:space="preserve"> turi atlikti Rangovas</w:t>
      </w:r>
      <w:r>
        <w:rPr>
          <w:rFonts w:cs="Times New Roman"/>
          <w:sz w:val="22"/>
          <w:lang w:val="lt-LT"/>
        </w:rPr>
        <w:t xml:space="preserve"> </w:t>
      </w:r>
      <w:r w:rsidR="00B53593" w:rsidRPr="00CD657A">
        <w:rPr>
          <w:rFonts w:cs="Times New Roman"/>
          <w:sz w:val="22"/>
          <w:lang w:val="lt-LT"/>
        </w:rPr>
        <w:t>[</w:t>
      </w:r>
      <w:r w:rsidR="00B53593" w:rsidRPr="00CD657A">
        <w:rPr>
          <w:rFonts w:cs="Times New Roman"/>
          <w:sz w:val="22"/>
          <w:highlight w:val="lightGray"/>
          <w:lang w:val="lt-LT"/>
        </w:rPr>
        <w:t>Taip / Ne</w:t>
      </w:r>
      <w:r w:rsidR="00B53593" w:rsidRPr="00CD657A">
        <w:rPr>
          <w:rFonts w:cs="Times New Roman"/>
          <w:sz w:val="22"/>
          <w:lang w:val="lt-LT"/>
        </w:rPr>
        <w:t>]</w:t>
      </w:r>
      <w:r w:rsidR="00B53593">
        <w:rPr>
          <w:rFonts w:cs="Times New Roman"/>
          <w:sz w:val="22"/>
          <w:lang w:val="lt-LT"/>
        </w:rPr>
        <w:t xml:space="preserve">, jei „Taip“ </w:t>
      </w:r>
      <w:r>
        <w:rPr>
          <w:rFonts w:cs="Times New Roman"/>
          <w:sz w:val="22"/>
          <w:lang w:val="lt-LT"/>
        </w:rPr>
        <w:t>(</w:t>
      </w:r>
      <w:r w:rsidRPr="00165EE5">
        <w:rPr>
          <w:rFonts w:cs="Times New Roman"/>
          <w:sz w:val="22"/>
          <w:highlight w:val="lightGray"/>
          <w:lang w:val="lt-LT"/>
        </w:rPr>
        <w:t>prisegti arba įrašyti</w:t>
      </w:r>
      <w:r>
        <w:rPr>
          <w:rFonts w:cs="Times New Roman"/>
          <w:sz w:val="22"/>
          <w:lang w:val="lt-LT"/>
        </w:rPr>
        <w:t>)</w:t>
      </w:r>
    </w:p>
    <w:p w14:paraId="51B4531F" w14:textId="7A880514" w:rsidR="00FE33CE" w:rsidRPr="009B7BF2" w:rsidRDefault="00FE33CE">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Pastato k</w:t>
      </w:r>
      <w:r w:rsidR="00662D7E" w:rsidRPr="009B7BF2">
        <w:rPr>
          <w:rFonts w:cs="Times New Roman"/>
          <w:sz w:val="22"/>
          <w:lang w:val="lt-LT"/>
        </w:rPr>
        <w:t>adastro byl</w:t>
      </w:r>
      <w:r w:rsidRPr="009B7BF2">
        <w:rPr>
          <w:rFonts w:cs="Times New Roman"/>
          <w:sz w:val="22"/>
          <w:lang w:val="lt-LT"/>
        </w:rPr>
        <w:t xml:space="preserve">a </w:t>
      </w:r>
      <w:r w:rsidRPr="00CD657A">
        <w:rPr>
          <w:rFonts w:cs="Times New Roman"/>
          <w:sz w:val="22"/>
          <w:lang w:val="lt-LT"/>
        </w:rPr>
        <w:t>(</w:t>
      </w:r>
      <w:r w:rsidRPr="00CD657A">
        <w:rPr>
          <w:rFonts w:cs="Times New Roman"/>
          <w:sz w:val="22"/>
          <w:highlight w:val="lightGray"/>
          <w:lang w:val="lt-LT"/>
        </w:rPr>
        <w:t>prisegama</w:t>
      </w:r>
      <w:r w:rsidRPr="00CD657A">
        <w:rPr>
          <w:rFonts w:cs="Times New Roman"/>
          <w:sz w:val="22"/>
          <w:lang w:val="lt-LT"/>
        </w:rPr>
        <w:t>)</w:t>
      </w:r>
      <w:r w:rsidR="00662D7E" w:rsidRPr="009B7BF2">
        <w:rPr>
          <w:rFonts w:cs="Times New Roman"/>
          <w:sz w:val="22"/>
          <w:lang w:val="lt-LT"/>
        </w:rPr>
        <w:t xml:space="preserve">; </w:t>
      </w:r>
    </w:p>
    <w:p w14:paraId="1F51B437" w14:textId="42ACD3AD" w:rsidR="00FE33CE" w:rsidRDefault="00FE33CE">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w:t>
      </w:r>
      <w:r w:rsidR="00662D7E" w:rsidRPr="000326F6">
        <w:rPr>
          <w:rFonts w:cs="Times New Roman"/>
          <w:sz w:val="22"/>
          <w:lang w:val="lt-LT"/>
        </w:rPr>
        <w:t xml:space="preserve">r </w:t>
      </w:r>
      <w:r w:rsidR="00634D34" w:rsidRPr="000326F6">
        <w:rPr>
          <w:rFonts w:cs="Times New Roman"/>
          <w:sz w:val="22"/>
          <w:lang w:val="lt-LT"/>
        </w:rPr>
        <w:t>Rangovas</w:t>
      </w:r>
      <w:r w:rsidR="00634D34" w:rsidRPr="00634D34">
        <w:rPr>
          <w:rFonts w:cs="Times New Roman"/>
          <w:sz w:val="22"/>
          <w:lang w:val="lt-LT"/>
        </w:rPr>
        <w:t xml:space="preserve"> turės parengti statybos užbaigimui būtiną dokumentaciją ir atlikti statybos užbaigimo procedūras (pagal </w:t>
      </w:r>
      <w:r w:rsidR="00634D34">
        <w:rPr>
          <w:rFonts w:cs="Times New Roman"/>
          <w:sz w:val="22"/>
          <w:lang w:val="lt-LT"/>
        </w:rPr>
        <w:t>U</w:t>
      </w:r>
      <w:r w:rsidR="00634D34" w:rsidRPr="00634D34">
        <w:rPr>
          <w:rFonts w:cs="Times New Roman"/>
          <w:sz w:val="22"/>
          <w:lang w:val="lt-LT"/>
        </w:rPr>
        <w:t xml:space="preserve">žsakovo įgaliojimą) </w:t>
      </w:r>
      <w:r w:rsidRPr="00CD657A">
        <w:rPr>
          <w:rFonts w:cs="Times New Roman"/>
          <w:sz w:val="22"/>
          <w:lang w:val="lt-LT"/>
        </w:rPr>
        <w:t>([</w:t>
      </w:r>
      <w:r w:rsidRPr="00CD657A">
        <w:rPr>
          <w:rFonts w:cs="Times New Roman"/>
          <w:sz w:val="22"/>
          <w:highlight w:val="lightGray"/>
          <w:lang w:val="lt-LT"/>
        </w:rPr>
        <w:t>Taip / Ne</w:t>
      </w:r>
      <w:r w:rsidRPr="00CD657A">
        <w:rPr>
          <w:rFonts w:cs="Times New Roman"/>
          <w:sz w:val="22"/>
          <w:lang w:val="lt-LT"/>
        </w:rPr>
        <w:t>])</w:t>
      </w:r>
      <w:r w:rsidR="00662D7E" w:rsidRPr="009B7BF2">
        <w:rPr>
          <w:rFonts w:cs="Times New Roman"/>
          <w:sz w:val="22"/>
          <w:lang w:val="lt-LT"/>
        </w:rPr>
        <w:t>;</w:t>
      </w:r>
    </w:p>
    <w:p w14:paraId="021D8732" w14:textId="63F396A8"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 Pažymėjus taip, Rangovas į Sutarties kainą įtraukia visas tam būtinas išlaidas</w:t>
      </w:r>
    </w:p>
    <w:p w14:paraId="1FF44D3F" w14:textId="77777777" w:rsidR="00507E7D" w:rsidRPr="00CD657A" w:rsidRDefault="00507E7D" w:rsidP="00507E7D">
      <w:pPr>
        <w:pStyle w:val="Sraopastraipa"/>
        <w:tabs>
          <w:tab w:val="left" w:pos="270"/>
        </w:tabs>
        <w:spacing w:after="0"/>
        <w:ind w:left="709"/>
        <w:rPr>
          <w:rFonts w:cs="Times New Roman"/>
          <w:sz w:val="22"/>
          <w:lang w:val="lt-LT"/>
        </w:rPr>
      </w:pPr>
    </w:p>
    <w:p w14:paraId="1C35A8EE" w14:textId="77777777" w:rsidR="00FE33CE" w:rsidRPr="00507E7D" w:rsidRDefault="00662D7E">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 </w:t>
      </w:r>
      <w:r w:rsidRPr="00507E7D">
        <w:rPr>
          <w:rFonts w:cs="Times New Roman"/>
          <w:sz w:val="22"/>
          <w:lang w:val="lt-LT"/>
        </w:rPr>
        <w:t xml:space="preserve">ar Užsakovas suteiks Tiekėjui prisijungimus: </w:t>
      </w:r>
    </w:p>
    <w:p w14:paraId="45C1EDF6" w14:textId="1BFED0FB" w:rsidR="00FE33CE" w:rsidRPr="00507E7D" w:rsidRDefault="00CD657A" w:rsidP="0032721E">
      <w:pPr>
        <w:spacing w:after="0"/>
        <w:ind w:firstLine="709"/>
        <w:rPr>
          <w:rFonts w:cs="Times New Roman"/>
          <w:sz w:val="22"/>
          <w:lang w:val="lt-LT"/>
        </w:rPr>
      </w:pPr>
      <w:r w:rsidRPr="00507E7D">
        <w:rPr>
          <w:rFonts w:cs="Times New Roman"/>
          <w:sz w:val="22"/>
          <w:lang w:val="lt-LT"/>
        </w:rPr>
        <w:t>5.1</w:t>
      </w:r>
      <w:r w:rsidR="00E836F3" w:rsidRPr="00507E7D">
        <w:rPr>
          <w:rFonts w:cs="Times New Roman"/>
          <w:sz w:val="22"/>
          <w:lang w:val="lt-LT"/>
        </w:rPr>
        <w:t>4</w:t>
      </w:r>
      <w:r w:rsidRPr="00507E7D">
        <w:rPr>
          <w:rFonts w:cs="Times New Roman"/>
          <w:sz w:val="22"/>
          <w:lang w:val="lt-LT"/>
        </w:rPr>
        <w:t xml:space="preserve">.1) </w:t>
      </w:r>
      <w:r w:rsidR="00662D7E" w:rsidRPr="00507E7D">
        <w:rPr>
          <w:rFonts w:cs="Times New Roman"/>
          <w:sz w:val="22"/>
          <w:lang w:val="lt-LT"/>
        </w:rPr>
        <w:t>elektros energijai</w:t>
      </w:r>
      <w:r w:rsidR="00FE33CE" w:rsidRPr="00507E7D">
        <w:rPr>
          <w:rFonts w:cs="Times New Roman"/>
          <w:sz w:val="22"/>
          <w:lang w:val="lt-LT"/>
        </w:rPr>
        <w:t xml:space="preserve"> ([</w:t>
      </w:r>
      <w:r w:rsidR="00FE33CE" w:rsidRPr="00677ADF">
        <w:rPr>
          <w:rFonts w:cs="Times New Roman"/>
          <w:sz w:val="22"/>
          <w:highlight w:val="lightGray"/>
          <w:lang w:val="lt-LT"/>
        </w:rPr>
        <w:t>Taip / Ne</w:t>
      </w:r>
      <w:r w:rsidR="00FE33CE" w:rsidRPr="00507E7D">
        <w:rPr>
          <w:rFonts w:cs="Times New Roman"/>
          <w:sz w:val="22"/>
          <w:lang w:val="lt-LT"/>
        </w:rPr>
        <w:t>])</w:t>
      </w:r>
      <w:r w:rsidR="00662D7E" w:rsidRPr="00507E7D">
        <w:rPr>
          <w:rFonts w:cs="Times New Roman"/>
          <w:sz w:val="22"/>
          <w:lang w:val="lt-LT"/>
        </w:rPr>
        <w:t xml:space="preserve">, </w:t>
      </w:r>
    </w:p>
    <w:p w14:paraId="22258BF2" w14:textId="3FA95CA9" w:rsidR="00FE33CE" w:rsidRPr="009B7BF2" w:rsidRDefault="00CD657A" w:rsidP="0032721E">
      <w:pPr>
        <w:spacing w:after="0"/>
        <w:ind w:firstLine="709"/>
        <w:rPr>
          <w:rFonts w:cs="Times New Roman"/>
          <w:sz w:val="22"/>
          <w:lang w:val="lt-LT"/>
        </w:rPr>
      </w:pPr>
      <w:r w:rsidRPr="00507E7D">
        <w:rPr>
          <w:rFonts w:cs="Times New Roman"/>
          <w:sz w:val="22"/>
          <w:lang w:val="lt-LT"/>
        </w:rPr>
        <w:t>5.1</w:t>
      </w:r>
      <w:r w:rsidR="00E836F3" w:rsidRPr="00507E7D">
        <w:rPr>
          <w:rFonts w:cs="Times New Roman"/>
          <w:sz w:val="22"/>
          <w:lang w:val="lt-LT"/>
        </w:rPr>
        <w:t>4</w:t>
      </w:r>
      <w:r w:rsidRPr="00507E7D">
        <w:rPr>
          <w:rFonts w:cs="Times New Roman"/>
          <w:sz w:val="22"/>
          <w:lang w:val="lt-LT"/>
        </w:rPr>
        <w:t xml:space="preserve">.2) </w:t>
      </w:r>
      <w:r w:rsidR="00662D7E" w:rsidRPr="00507E7D">
        <w:rPr>
          <w:rFonts w:cs="Times New Roman"/>
          <w:sz w:val="22"/>
          <w:lang w:val="lt-LT"/>
        </w:rPr>
        <w:t>vandeniui</w:t>
      </w:r>
      <w:r w:rsidR="00FE33CE" w:rsidRPr="00507E7D">
        <w:rPr>
          <w:rFonts w:cs="Times New Roman"/>
          <w:sz w:val="22"/>
          <w:lang w:val="lt-LT"/>
        </w:rPr>
        <w:t xml:space="preserve"> ([</w:t>
      </w:r>
      <w:r w:rsidR="00FE33CE" w:rsidRPr="00677ADF">
        <w:rPr>
          <w:rFonts w:cs="Times New Roman"/>
          <w:sz w:val="22"/>
          <w:highlight w:val="lightGray"/>
          <w:lang w:val="lt-LT"/>
        </w:rPr>
        <w:t>Taip / Ne</w:t>
      </w:r>
      <w:r w:rsidR="00FE33CE" w:rsidRPr="00507E7D">
        <w:rPr>
          <w:rFonts w:cs="Times New Roman"/>
          <w:sz w:val="22"/>
          <w:lang w:val="lt-LT"/>
        </w:rPr>
        <w:t>]);</w:t>
      </w:r>
    </w:p>
    <w:p w14:paraId="2B825A60" w14:textId="77777777" w:rsidR="00C62441" w:rsidRPr="009B7BF2" w:rsidRDefault="00C62441">
      <w:pPr>
        <w:pStyle w:val="Sraopastraipa"/>
        <w:numPr>
          <w:ilvl w:val="1"/>
          <w:numId w:val="4"/>
        </w:numPr>
        <w:tabs>
          <w:tab w:val="left" w:pos="270"/>
        </w:tabs>
        <w:spacing w:after="0"/>
        <w:ind w:left="0" w:firstLine="709"/>
        <w:rPr>
          <w:rFonts w:cs="Times New Roman"/>
          <w:sz w:val="22"/>
          <w:lang w:val="lt-LT"/>
        </w:rPr>
      </w:pPr>
      <w:bookmarkStart w:id="0" w:name="_Hlk193878856"/>
      <w:r w:rsidRPr="000326F6">
        <w:rPr>
          <w:rFonts w:cs="Times New Roman"/>
          <w:sz w:val="22"/>
          <w:lang w:val="lt-LT"/>
        </w:rPr>
        <w:t>Darbo laikas, kada</w:t>
      </w:r>
      <w:r w:rsidRPr="009B7BF2">
        <w:rPr>
          <w:rFonts w:cs="Times New Roman"/>
          <w:sz w:val="22"/>
          <w:lang w:val="lt-LT"/>
        </w:rPr>
        <w:t xml:space="preserve"> bus galima vykdyti rangos darbus: </w:t>
      </w:r>
      <w:r w:rsidRPr="009B7BF2">
        <w:rPr>
          <w:rFonts w:cs="Times New Roman"/>
          <w:sz w:val="22"/>
          <w:highlight w:val="lightGray"/>
          <w:lang w:val="lt-LT"/>
        </w:rPr>
        <w:t xml:space="preserve">([neribojamas] </w:t>
      </w:r>
      <w:r w:rsidRPr="009B7BF2">
        <w:rPr>
          <w:rFonts w:cs="Times New Roman"/>
          <w:sz w:val="22"/>
          <w:lang w:val="lt-LT"/>
        </w:rPr>
        <w:t>arba</w:t>
      </w:r>
      <w:r w:rsidRPr="009B7BF2">
        <w:rPr>
          <w:rFonts w:cs="Times New Roman"/>
          <w:sz w:val="22"/>
          <w:highlight w:val="lightGray"/>
          <w:lang w:val="lt-LT"/>
        </w:rPr>
        <w:t xml:space="preserve"> [darbo dienomis nuo 8:00 iki 17:00 val.]</w:t>
      </w:r>
      <w:r w:rsidRPr="009B7BF2">
        <w:rPr>
          <w:rFonts w:cs="Times New Roman"/>
          <w:sz w:val="22"/>
          <w:lang w:val="lt-LT"/>
        </w:rPr>
        <w:t xml:space="preserve"> arba </w:t>
      </w:r>
      <w:r w:rsidRPr="009B7BF2">
        <w:rPr>
          <w:rFonts w:cs="Times New Roman"/>
          <w:sz w:val="22"/>
          <w:highlight w:val="lightGray"/>
          <w:lang w:val="lt-LT"/>
        </w:rPr>
        <w:t>[kitas laikas (nurodomas)])</w:t>
      </w:r>
      <w:r w:rsidRPr="009B7BF2">
        <w:rPr>
          <w:rFonts w:cs="Times New Roman"/>
          <w:sz w:val="22"/>
          <w:lang w:val="lt-LT"/>
        </w:rPr>
        <w:t>;</w:t>
      </w:r>
    </w:p>
    <w:bookmarkEnd w:id="0"/>
    <w:p w14:paraId="2EC0F62A" w14:textId="77777777" w:rsidR="00C62441" w:rsidRPr="009B7BF2" w:rsidRDefault="00C6244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Informacija, ar Rangovas</w:t>
      </w:r>
      <w:r w:rsidRPr="009B7BF2">
        <w:rPr>
          <w:rFonts w:cs="Times New Roman"/>
          <w:sz w:val="22"/>
          <w:lang w:val="lt-LT"/>
        </w:rPr>
        <w:t xml:space="preserve"> prie statybvietės turės įrengti stendą apie statybos darbus (jeigu privaloma įrengti stendą nurodyti reikalavimus)? (</w:t>
      </w:r>
      <w:r w:rsidRPr="009B7BF2">
        <w:rPr>
          <w:rFonts w:cs="Times New Roman"/>
          <w:sz w:val="22"/>
          <w:highlight w:val="lightGray"/>
          <w:lang w:val="lt-LT"/>
        </w:rPr>
        <w:t>[Taip (</w:t>
      </w:r>
      <w:r w:rsidRPr="009B7BF2">
        <w:rPr>
          <w:rFonts w:cs="Times New Roman"/>
          <w:i/>
          <w:iCs/>
          <w:sz w:val="22"/>
          <w:highlight w:val="lightGray"/>
          <w:lang w:val="lt-LT"/>
        </w:rPr>
        <w:t>užsakovo nurodoma informacija)</w:t>
      </w:r>
      <w:r w:rsidRPr="009B7BF2">
        <w:rPr>
          <w:rFonts w:cs="Times New Roman"/>
          <w:sz w:val="22"/>
          <w:highlight w:val="lightGray"/>
          <w:lang w:val="lt-LT"/>
        </w:rPr>
        <w:t xml:space="preserve"> / Ne]);</w:t>
      </w:r>
    </w:p>
    <w:p w14:paraId="3BB07982" w14:textId="77777777" w:rsidR="00C62441" w:rsidRPr="009B7BF2" w:rsidRDefault="00C6244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lastRenderedPageBreak/>
        <w:t>Informacija, ar rangovas turės apmokyti Užsakovo personalą iki darbų perdavimo pagal pirkimo sutarties Bendrųjų sutarties sąlygų 6.8</w:t>
      </w:r>
      <w:r w:rsidRPr="009B7BF2">
        <w:rPr>
          <w:rFonts w:cs="Times New Roman"/>
          <w:sz w:val="22"/>
          <w:lang w:val="lt-LT"/>
        </w:rPr>
        <w:t xml:space="preserve"> p.: </w:t>
      </w:r>
      <w:r w:rsidRPr="009B7BF2">
        <w:rPr>
          <w:rFonts w:cs="Times New Roman"/>
          <w:sz w:val="22"/>
          <w:highlight w:val="lightGray"/>
          <w:lang w:val="lt-LT"/>
        </w:rPr>
        <w:t>([Taip / Ne]);</w:t>
      </w:r>
    </w:p>
    <w:p w14:paraId="1AB5D02D" w14:textId="18E71020" w:rsidR="00AC726C" w:rsidRDefault="00AC726C">
      <w:pPr>
        <w:pStyle w:val="Sraopastraipa"/>
        <w:numPr>
          <w:ilvl w:val="1"/>
          <w:numId w:val="4"/>
        </w:numPr>
        <w:tabs>
          <w:tab w:val="left" w:pos="270"/>
        </w:tabs>
        <w:spacing w:after="0"/>
        <w:ind w:left="0" w:firstLine="709"/>
        <w:rPr>
          <w:ins w:id="1" w:author="Ramūnas Valiulis" w:date="2025-05-23T10:25:00Z" w16du:dateUtc="2025-05-23T07:25:00Z"/>
          <w:rFonts w:cs="Times New Roman"/>
          <w:sz w:val="22"/>
          <w:lang w:val="lt-LT"/>
        </w:rPr>
      </w:pPr>
      <w:r w:rsidRPr="009B7BF2">
        <w:rPr>
          <w:rFonts w:cs="Times New Roman"/>
          <w:sz w:val="22"/>
          <w:lang w:val="lt-LT"/>
        </w:rPr>
        <w:t xml:space="preserve">Darbų </w:t>
      </w:r>
      <w:r w:rsidRPr="007E009F">
        <w:rPr>
          <w:rFonts w:cs="Times New Roman"/>
          <w:sz w:val="22"/>
          <w:lang w:val="lt-LT"/>
        </w:rPr>
        <w:t>atlikimo terminas</w:t>
      </w:r>
      <w:r w:rsidRPr="009B7BF2">
        <w:rPr>
          <w:rFonts w:cs="Times New Roman"/>
          <w:sz w:val="22"/>
          <w:lang w:val="lt-LT"/>
        </w:rPr>
        <w:t xml:space="preserve"> (mėnesiais): </w:t>
      </w:r>
      <w:commentRangeStart w:id="2"/>
      <w:r w:rsidRPr="009B7BF2">
        <w:rPr>
          <w:rFonts w:cs="Times New Roman"/>
          <w:sz w:val="22"/>
          <w:highlight w:val="lightGray"/>
          <w:lang w:val="lt-LT"/>
        </w:rPr>
        <w:t>([1-18]);</w:t>
      </w:r>
      <w:commentRangeEnd w:id="2"/>
      <w:r w:rsidR="00E60C36">
        <w:rPr>
          <w:rStyle w:val="Komentaronuoroda"/>
          <w:rFonts w:eastAsia="Times New Roman" w:cs="Times New Roman"/>
          <w:lang w:val="lt-LT" w:eastAsia="lt-LT"/>
        </w:rPr>
        <w:commentReference w:id="2"/>
      </w:r>
    </w:p>
    <w:p w14:paraId="4E9492E1" w14:textId="39486D41" w:rsidR="00D72FF6" w:rsidRPr="009B7BF2" w:rsidRDefault="00D72FF6">
      <w:pPr>
        <w:pStyle w:val="Sraopastraipa"/>
        <w:numPr>
          <w:ilvl w:val="1"/>
          <w:numId w:val="4"/>
        </w:numPr>
        <w:tabs>
          <w:tab w:val="left" w:pos="270"/>
        </w:tabs>
        <w:spacing w:after="0"/>
        <w:ind w:left="0" w:firstLine="709"/>
        <w:rPr>
          <w:rFonts w:cs="Times New Roman"/>
          <w:sz w:val="22"/>
          <w:lang w:val="lt-LT"/>
        </w:rPr>
      </w:pPr>
      <w:ins w:id="3" w:author="Ramūnas Valiulis" w:date="2025-05-23T10:25:00Z" w16du:dateUtc="2025-05-23T07:25:00Z">
        <w:r w:rsidRPr="00D72FF6">
          <w:rPr>
            <w:rFonts w:cs="Times New Roman"/>
            <w:sz w:val="22"/>
            <w:lang w:val="lt-LT"/>
          </w:rPr>
          <w:t>Užsakovo nustatyta</w:t>
        </w:r>
        <w:r>
          <w:rPr>
            <w:rFonts w:cs="Times New Roman"/>
            <w:sz w:val="22"/>
            <w:lang w:val="lt-LT"/>
          </w:rPr>
          <w:t>s</w:t>
        </w:r>
        <w:r w:rsidRPr="00D72FF6">
          <w:rPr>
            <w:rFonts w:cs="Times New Roman"/>
            <w:sz w:val="22"/>
            <w:lang w:val="lt-LT"/>
          </w:rPr>
          <w:t xml:space="preserve"> minimalus darbų atlikimo termin</w:t>
        </w:r>
      </w:ins>
      <w:ins w:id="4" w:author="Ramūnas Valiulis" w:date="2025-05-23T10:26:00Z" w16du:dateUtc="2025-05-23T07:26:00Z">
        <w:r>
          <w:rPr>
            <w:rFonts w:cs="Times New Roman"/>
            <w:sz w:val="22"/>
            <w:lang w:val="lt-LT"/>
          </w:rPr>
          <w:t xml:space="preserve">as </w:t>
        </w:r>
        <w:r w:rsidRPr="009B7BF2">
          <w:rPr>
            <w:rFonts w:cs="Times New Roman"/>
            <w:sz w:val="22"/>
            <w:lang w:val="lt-LT"/>
          </w:rPr>
          <w:t>(mėnesiais)</w:t>
        </w:r>
        <w:r>
          <w:rPr>
            <w:rFonts w:cs="Times New Roman"/>
            <w:sz w:val="22"/>
            <w:lang w:val="lt-LT"/>
          </w:rPr>
          <w:t>;</w:t>
        </w:r>
      </w:ins>
    </w:p>
    <w:p w14:paraId="4C000E30" w14:textId="77777777" w:rsidR="00AC726C" w:rsidRPr="009B7BF2" w:rsidRDefault="00AC726C">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Informacija, </w:t>
      </w:r>
      <w:r w:rsidRPr="007E009F">
        <w:rPr>
          <w:rFonts w:cs="Times New Roman"/>
          <w:sz w:val="22"/>
          <w:lang w:val="lt-LT"/>
        </w:rPr>
        <w:t>ar darbai bus</w:t>
      </w:r>
      <w:r w:rsidRPr="009B7BF2">
        <w:rPr>
          <w:rFonts w:cs="Times New Roman"/>
          <w:sz w:val="22"/>
          <w:lang w:val="lt-LT"/>
        </w:rPr>
        <w:t xml:space="preserve"> atliekami etapais: </w:t>
      </w:r>
      <w:r w:rsidRPr="009B7BF2">
        <w:rPr>
          <w:rFonts w:cs="Times New Roman"/>
          <w:sz w:val="22"/>
          <w:highlight w:val="lightGray"/>
          <w:lang w:val="lt-LT"/>
        </w:rPr>
        <w:t xml:space="preserve">([Taip </w:t>
      </w:r>
      <w:r w:rsidRPr="009B7BF2">
        <w:rPr>
          <w:rFonts w:cs="Times New Roman"/>
          <w:i/>
          <w:iCs/>
          <w:sz w:val="22"/>
          <w:highlight w:val="lightGray"/>
          <w:lang w:val="lt-LT"/>
        </w:rPr>
        <w:t>(nurodoma etapo (-ų) pradžia ir pabaiga</w:t>
      </w:r>
      <w:r w:rsidRPr="009B7BF2">
        <w:rPr>
          <w:rFonts w:cs="Times New Roman"/>
          <w:sz w:val="22"/>
          <w:highlight w:val="lightGray"/>
          <w:lang w:val="lt-LT"/>
        </w:rPr>
        <w:t xml:space="preserve"> / Ne]);</w:t>
      </w:r>
    </w:p>
    <w:p w14:paraId="392D17FC" w14:textId="77777777" w:rsidR="00AC726C" w:rsidRPr="009B7BF2" w:rsidRDefault="00AC726C">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Informacija </w:t>
      </w:r>
      <w:r w:rsidRPr="007E009F">
        <w:rPr>
          <w:rFonts w:cs="Times New Roman"/>
          <w:sz w:val="22"/>
          <w:lang w:val="lt-LT"/>
        </w:rPr>
        <w:t>dėl sutarties kainos peržiūros</w:t>
      </w:r>
      <w:r w:rsidRPr="009B7BF2">
        <w:rPr>
          <w:rFonts w:cs="Times New Roman"/>
          <w:sz w:val="22"/>
          <w:lang w:val="lt-LT"/>
        </w:rPr>
        <w:t xml:space="preserve"> (perskaičiavimo) taikymo (</w:t>
      </w:r>
      <w:r w:rsidRPr="009B7BF2">
        <w:rPr>
          <w:rFonts w:cs="Times New Roman"/>
          <w:i/>
          <w:iCs/>
          <w:sz w:val="22"/>
          <w:lang w:val="lt-LT"/>
        </w:rPr>
        <w:t>privaloma taikyti jeigu Darbų atlikimo trukmė kartu su numatytu Darbų atlikimo termino pratęsimu yra ilgesnė negu 6 mėnesiai</w:t>
      </w:r>
      <w:r w:rsidRPr="009B7BF2">
        <w:rPr>
          <w:rFonts w:cs="Times New Roman"/>
          <w:sz w:val="22"/>
          <w:lang w:val="lt-LT"/>
        </w:rPr>
        <w:t xml:space="preserve">): </w:t>
      </w:r>
      <w:r w:rsidRPr="009B7BF2">
        <w:rPr>
          <w:rFonts w:cs="Times New Roman"/>
          <w:sz w:val="22"/>
          <w:highlight w:val="lightGray"/>
          <w:lang w:val="lt-LT"/>
        </w:rPr>
        <w:t>([taikoma / netaikoma]</w:t>
      </w:r>
      <w:r w:rsidRPr="009B7BF2">
        <w:rPr>
          <w:rFonts w:cs="Times New Roman"/>
          <w:sz w:val="22"/>
          <w:lang w:val="lt-LT"/>
        </w:rPr>
        <w:t>). Pasirinkus, kad yra taikoma kainos peržiūra (perskaičiavimas), nurodoma:</w:t>
      </w:r>
    </w:p>
    <w:p w14:paraId="11FE0281" w14:textId="3310A936" w:rsidR="00AC726C" w:rsidRPr="00D72FF6" w:rsidRDefault="00D72FF6">
      <w:pPr>
        <w:tabs>
          <w:tab w:val="left" w:pos="270"/>
        </w:tabs>
        <w:spacing w:after="0"/>
        <w:ind w:left="810"/>
        <w:rPr>
          <w:rFonts w:cs="Times New Roman"/>
          <w:sz w:val="22"/>
          <w:lang w:val="lt-LT"/>
          <w:rPrChange w:id="5" w:author="Ramūnas Valiulis" w:date="2025-05-23T10:26:00Z" w16du:dateUtc="2025-05-23T07:26:00Z">
            <w:rPr>
              <w:lang w:val="lt-LT"/>
            </w:rPr>
          </w:rPrChange>
        </w:rPr>
        <w:pPrChange w:id="6" w:author="Ramūnas Valiulis" w:date="2025-05-23T10:26:00Z" w16du:dateUtc="2025-05-23T07:26:00Z">
          <w:pPr>
            <w:pStyle w:val="Sraopastraipa"/>
            <w:numPr>
              <w:ilvl w:val="2"/>
              <w:numId w:val="9"/>
            </w:numPr>
            <w:tabs>
              <w:tab w:val="left" w:pos="270"/>
            </w:tabs>
            <w:spacing w:after="0"/>
            <w:ind w:left="0" w:firstLine="709"/>
          </w:pPr>
        </w:pPrChange>
      </w:pPr>
      <w:ins w:id="7" w:author="Ramūnas Valiulis" w:date="2025-05-23T10:26:00Z" w16du:dateUtc="2025-05-23T07:26:00Z">
        <w:r>
          <w:rPr>
            <w:rFonts w:cs="Times New Roman"/>
            <w:sz w:val="22"/>
            <w:lang w:val="lt-LT"/>
          </w:rPr>
          <w:t xml:space="preserve">5.21.1. </w:t>
        </w:r>
      </w:ins>
      <w:r w:rsidR="00AC726C" w:rsidRPr="00D72FF6">
        <w:rPr>
          <w:rFonts w:cs="Times New Roman"/>
          <w:sz w:val="22"/>
          <w:lang w:val="lt-LT"/>
          <w:rPrChange w:id="8" w:author="Ramūnas Valiulis" w:date="2025-05-23T10:26:00Z" w16du:dateUtc="2025-05-23T07:26:00Z">
            <w:rPr>
              <w:lang w:val="lt-LT"/>
            </w:rPr>
          </w:rPrChange>
        </w:rPr>
        <w:t xml:space="preserve">Pirmosios peržiūros (perskaičiavimo) terminas* (*Jeigu pasirenkama „netaikoma“, pirmas perskaičiavimas gali būti atliekamas bet kuriuo metu): </w:t>
      </w:r>
      <w:r w:rsidR="00AC726C" w:rsidRPr="00D72FF6">
        <w:rPr>
          <w:rFonts w:cs="Times New Roman"/>
          <w:sz w:val="22"/>
          <w:highlight w:val="lightGray"/>
          <w:lang w:val="lt-LT"/>
          <w:rPrChange w:id="9" w:author="Ramūnas Valiulis" w:date="2025-05-23T10:26:00Z" w16du:dateUtc="2025-05-23T07:26:00Z">
            <w:rPr>
              <w:highlight w:val="lightGray"/>
              <w:lang w:val="lt-LT"/>
            </w:rPr>
          </w:rPrChange>
        </w:rPr>
        <w:t>([taikoma / netaikoma]</w:t>
      </w:r>
      <w:r w:rsidR="00AC726C" w:rsidRPr="00D72FF6">
        <w:rPr>
          <w:rFonts w:cs="Times New Roman"/>
          <w:sz w:val="22"/>
          <w:lang w:val="lt-LT"/>
          <w:rPrChange w:id="10" w:author="Ramūnas Valiulis" w:date="2025-05-23T10:26:00Z" w16du:dateUtc="2025-05-23T07:26:00Z">
            <w:rPr>
              <w:lang w:val="lt-LT"/>
            </w:rPr>
          </w:rPrChange>
        </w:rPr>
        <w:t xml:space="preserve">); </w:t>
      </w:r>
    </w:p>
    <w:p w14:paraId="58B2CE2D" w14:textId="38E7B182" w:rsidR="00AC726C" w:rsidRPr="00D72FF6" w:rsidRDefault="00D72FF6">
      <w:pPr>
        <w:tabs>
          <w:tab w:val="left" w:pos="270"/>
        </w:tabs>
        <w:spacing w:after="0"/>
        <w:ind w:left="810"/>
        <w:rPr>
          <w:rFonts w:cs="Times New Roman"/>
          <w:sz w:val="22"/>
          <w:lang w:val="lt-LT"/>
          <w:rPrChange w:id="11" w:author="Ramūnas Valiulis" w:date="2025-05-23T10:26:00Z" w16du:dateUtc="2025-05-23T07:26:00Z">
            <w:rPr>
              <w:lang w:val="lt-LT"/>
            </w:rPr>
          </w:rPrChange>
        </w:rPr>
        <w:pPrChange w:id="12" w:author="Ramūnas Valiulis" w:date="2025-05-23T10:26:00Z" w16du:dateUtc="2025-05-23T07:26:00Z">
          <w:pPr>
            <w:pStyle w:val="Sraopastraipa"/>
            <w:numPr>
              <w:ilvl w:val="2"/>
              <w:numId w:val="9"/>
            </w:numPr>
            <w:tabs>
              <w:tab w:val="left" w:pos="270"/>
            </w:tabs>
            <w:spacing w:after="0"/>
            <w:ind w:left="0" w:firstLine="709"/>
          </w:pPr>
        </w:pPrChange>
      </w:pPr>
      <w:ins w:id="13" w:author="Ramūnas Valiulis" w:date="2025-05-23T10:26:00Z" w16du:dateUtc="2025-05-23T07:26:00Z">
        <w:r>
          <w:rPr>
            <w:rFonts w:cs="Times New Roman"/>
            <w:sz w:val="22"/>
            <w:lang w:val="lt-LT"/>
          </w:rPr>
          <w:t xml:space="preserve">5.21.2. </w:t>
        </w:r>
      </w:ins>
      <w:r w:rsidR="00AC726C" w:rsidRPr="00D72FF6">
        <w:rPr>
          <w:rFonts w:cs="Times New Roman"/>
          <w:sz w:val="22"/>
          <w:lang w:val="lt-LT"/>
          <w:rPrChange w:id="14" w:author="Ramūnas Valiulis" w:date="2025-05-23T10:26:00Z" w16du:dateUtc="2025-05-23T07:26:00Z">
            <w:rPr>
              <w:lang w:val="lt-LT"/>
            </w:rPr>
          </w:rPrChange>
        </w:rPr>
        <w:t xml:space="preserve">Pakartotinis peržiūros (perskaičiavimo) terminas* (*Jeigu pasirenkama „netaikoma“, pakartotinis perskaičiavimas po pirmo perskaičiavimo gali būti atliekamas bet kuriuo metu): </w:t>
      </w:r>
      <w:r w:rsidR="00AC726C" w:rsidRPr="00D72FF6">
        <w:rPr>
          <w:rFonts w:cs="Times New Roman"/>
          <w:sz w:val="22"/>
          <w:highlight w:val="lightGray"/>
          <w:lang w:val="lt-LT"/>
          <w:rPrChange w:id="15" w:author="Ramūnas Valiulis" w:date="2025-05-23T10:26:00Z" w16du:dateUtc="2025-05-23T07:26:00Z">
            <w:rPr>
              <w:highlight w:val="lightGray"/>
              <w:lang w:val="lt-LT"/>
            </w:rPr>
          </w:rPrChange>
        </w:rPr>
        <w:t>([taikoma / netaikoma]</w:t>
      </w:r>
      <w:r w:rsidR="00AC726C" w:rsidRPr="00D72FF6">
        <w:rPr>
          <w:rFonts w:cs="Times New Roman"/>
          <w:sz w:val="22"/>
          <w:lang w:val="lt-LT"/>
          <w:rPrChange w:id="16" w:author="Ramūnas Valiulis" w:date="2025-05-23T10:26:00Z" w16du:dateUtc="2025-05-23T07:26:00Z">
            <w:rPr>
              <w:lang w:val="lt-LT"/>
            </w:rPr>
          </w:rPrChange>
        </w:rPr>
        <w:t>).</w:t>
      </w:r>
    </w:p>
    <w:p w14:paraId="47939B1B" w14:textId="77777777" w:rsidR="00AC726C" w:rsidRPr="009B7BF2" w:rsidRDefault="00AC726C">
      <w:pPr>
        <w:pStyle w:val="Sraopastraipa"/>
        <w:numPr>
          <w:ilvl w:val="0"/>
          <w:numId w:val="3"/>
        </w:numPr>
        <w:tabs>
          <w:tab w:val="left" w:pos="270"/>
        </w:tabs>
        <w:spacing w:after="0"/>
        <w:ind w:left="0" w:firstLine="709"/>
        <w:rPr>
          <w:rFonts w:cs="Times New Roman"/>
          <w:b/>
          <w:bCs/>
          <w:sz w:val="22"/>
          <w:lang w:val="lt-LT"/>
        </w:rPr>
      </w:pPr>
      <w:r w:rsidRPr="009B7BF2">
        <w:rPr>
          <w:rFonts w:cs="Times New Roman"/>
          <w:b/>
          <w:bCs/>
          <w:sz w:val="22"/>
          <w:lang w:val="lt-LT"/>
        </w:rPr>
        <w:t>Pirkimo sąlygos:</w:t>
      </w:r>
    </w:p>
    <w:p w14:paraId="4EA8AC68" w14:textId="2F1A3D83" w:rsidR="00560E91" w:rsidRPr="00CD657A" w:rsidRDefault="00AC726C">
      <w:pPr>
        <w:pStyle w:val="Sraopastraipa"/>
        <w:numPr>
          <w:ilvl w:val="1"/>
          <w:numId w:val="5"/>
        </w:numPr>
        <w:tabs>
          <w:tab w:val="left" w:pos="270"/>
          <w:tab w:val="left" w:pos="360"/>
        </w:tabs>
        <w:spacing w:after="0"/>
        <w:ind w:left="0" w:firstLine="709"/>
        <w:rPr>
          <w:rFonts w:cs="Times New Roman"/>
          <w:sz w:val="22"/>
          <w:lang w:val="lt-LT"/>
        </w:rPr>
      </w:pPr>
      <w:r w:rsidRPr="00CD657A">
        <w:rPr>
          <w:rFonts w:cs="Times New Roman"/>
          <w:sz w:val="22"/>
          <w:lang w:val="lt-LT"/>
        </w:rPr>
        <w:t>Pasiūlymų vertinimo kriterijai ir tvarka</w:t>
      </w:r>
      <w:r w:rsidR="00560E91" w:rsidRPr="00CD657A">
        <w:rPr>
          <w:rFonts w:cs="Times New Roman"/>
          <w:sz w:val="22"/>
          <w:lang w:val="lt-LT"/>
        </w:rPr>
        <w:t>:</w:t>
      </w:r>
    </w:p>
    <w:p w14:paraId="0AC8A154" w14:textId="73283406" w:rsidR="00560E91" w:rsidRPr="00CD657A" w:rsidRDefault="00560E91">
      <w:pPr>
        <w:pStyle w:val="Sraopastraipa"/>
        <w:numPr>
          <w:ilvl w:val="2"/>
          <w:numId w:val="6"/>
        </w:numPr>
        <w:spacing w:after="0"/>
        <w:ind w:left="0" w:firstLine="709"/>
        <w:rPr>
          <w:rFonts w:cs="Times New Roman"/>
          <w:sz w:val="22"/>
        </w:rPr>
      </w:pPr>
      <w:proofErr w:type="spellStart"/>
      <w:r w:rsidRPr="00CD657A">
        <w:rPr>
          <w:rFonts w:cs="Times New Roman"/>
          <w:b/>
          <w:bCs/>
          <w:sz w:val="22"/>
        </w:rPr>
        <w:t>Pasiūlymų</w:t>
      </w:r>
      <w:proofErr w:type="spellEnd"/>
      <w:r w:rsidRPr="00CD657A">
        <w:rPr>
          <w:rFonts w:cs="Times New Roman"/>
          <w:b/>
          <w:bCs/>
          <w:sz w:val="22"/>
        </w:rPr>
        <w:t xml:space="preserve"> </w:t>
      </w:r>
      <w:proofErr w:type="spellStart"/>
      <w:r w:rsidRPr="00CD657A">
        <w:rPr>
          <w:rFonts w:cs="Times New Roman"/>
          <w:b/>
          <w:bCs/>
          <w:sz w:val="22"/>
        </w:rPr>
        <w:t>ekonominio</w:t>
      </w:r>
      <w:proofErr w:type="spellEnd"/>
      <w:r w:rsidRPr="00CD657A">
        <w:rPr>
          <w:rFonts w:cs="Times New Roman"/>
          <w:b/>
          <w:bCs/>
          <w:sz w:val="22"/>
        </w:rPr>
        <w:t xml:space="preserve"> </w:t>
      </w:r>
      <w:proofErr w:type="spellStart"/>
      <w:r w:rsidRPr="00CD657A">
        <w:rPr>
          <w:rFonts w:cs="Times New Roman"/>
          <w:b/>
          <w:bCs/>
          <w:sz w:val="22"/>
        </w:rPr>
        <w:t>naudingumo</w:t>
      </w:r>
      <w:proofErr w:type="spellEnd"/>
      <w:r w:rsidRPr="00CD657A">
        <w:rPr>
          <w:rFonts w:cs="Times New Roman"/>
          <w:b/>
          <w:bCs/>
          <w:sz w:val="22"/>
        </w:rPr>
        <w:t xml:space="preserve"> </w:t>
      </w:r>
      <w:proofErr w:type="spellStart"/>
      <w:r w:rsidRPr="00CD657A">
        <w:rPr>
          <w:rFonts w:cs="Times New Roman"/>
          <w:b/>
          <w:bCs/>
          <w:sz w:val="22"/>
        </w:rPr>
        <w:t>vertinimas</w:t>
      </w:r>
      <w:proofErr w:type="spellEnd"/>
      <w:r w:rsidRPr="00CD657A">
        <w:rPr>
          <w:rFonts w:cs="Times New Roman"/>
          <w:b/>
          <w:bCs/>
          <w:sz w:val="22"/>
        </w:rPr>
        <w:t xml:space="preserve"> </w:t>
      </w:r>
      <w:proofErr w:type="spellStart"/>
      <w:r w:rsidRPr="00CD657A">
        <w:rPr>
          <w:rFonts w:cs="Times New Roman"/>
          <w:b/>
          <w:bCs/>
          <w:sz w:val="22"/>
        </w:rPr>
        <w:t>pagal</w:t>
      </w:r>
      <w:proofErr w:type="spellEnd"/>
      <w:r w:rsidRPr="00CD657A">
        <w:rPr>
          <w:rFonts w:cs="Times New Roman"/>
          <w:b/>
          <w:bCs/>
          <w:sz w:val="22"/>
        </w:rPr>
        <w:t xml:space="preserve"> </w:t>
      </w:r>
      <w:proofErr w:type="spellStart"/>
      <w:r w:rsidRPr="00CD657A">
        <w:rPr>
          <w:rFonts w:cs="Times New Roman"/>
          <w:b/>
          <w:bCs/>
          <w:sz w:val="22"/>
        </w:rPr>
        <w:t>kainos</w:t>
      </w:r>
      <w:proofErr w:type="spellEnd"/>
      <w:r w:rsidRPr="00CD657A">
        <w:rPr>
          <w:rFonts w:cs="Times New Roman"/>
          <w:b/>
          <w:bCs/>
          <w:sz w:val="22"/>
        </w:rPr>
        <w:t xml:space="preserve"> </w:t>
      </w:r>
      <w:proofErr w:type="spellStart"/>
      <w:r w:rsidRPr="00CD657A">
        <w:rPr>
          <w:rFonts w:cs="Times New Roman"/>
          <w:b/>
          <w:bCs/>
          <w:sz w:val="22"/>
        </w:rPr>
        <w:t>kriterijų</w:t>
      </w:r>
      <w:proofErr w:type="spellEnd"/>
      <w:r w:rsidRPr="00CD657A">
        <w:rPr>
          <w:rFonts w:cs="Times New Roman"/>
          <w:b/>
          <w:bCs/>
          <w:sz w:val="22"/>
        </w:rPr>
        <w:t xml:space="preserve">. </w:t>
      </w:r>
      <w:proofErr w:type="spellStart"/>
      <w:r w:rsidRPr="00CD657A">
        <w:rPr>
          <w:rFonts w:cs="Times New Roman"/>
          <w:sz w:val="22"/>
        </w:rPr>
        <w:t>Pasiūlymai</w:t>
      </w:r>
      <w:proofErr w:type="spellEnd"/>
      <w:r w:rsidRPr="00CD657A">
        <w:rPr>
          <w:rFonts w:cs="Times New Roman"/>
          <w:sz w:val="22"/>
        </w:rPr>
        <w:t xml:space="preserve"> </w:t>
      </w:r>
      <w:proofErr w:type="spellStart"/>
      <w:r w:rsidRPr="00CD657A">
        <w:rPr>
          <w:rFonts w:cs="Times New Roman"/>
          <w:sz w:val="22"/>
        </w:rPr>
        <w:t>pagal</w:t>
      </w:r>
      <w:proofErr w:type="spellEnd"/>
      <w:r w:rsidRPr="00CD657A">
        <w:rPr>
          <w:rFonts w:cs="Times New Roman"/>
          <w:sz w:val="22"/>
        </w:rPr>
        <w:t xml:space="preserve"> </w:t>
      </w:r>
      <w:proofErr w:type="spellStart"/>
      <w:r w:rsidRPr="00CD657A">
        <w:rPr>
          <w:rFonts w:cs="Times New Roman"/>
          <w:sz w:val="22"/>
        </w:rPr>
        <w:t>kainą</w:t>
      </w:r>
      <w:proofErr w:type="spellEnd"/>
      <w:r w:rsidRPr="00CD657A">
        <w:rPr>
          <w:rFonts w:cs="Times New Roman"/>
          <w:sz w:val="22"/>
        </w:rPr>
        <w:t xml:space="preserve"> </w:t>
      </w:r>
      <w:proofErr w:type="spellStart"/>
      <w:r w:rsidRPr="00CD657A">
        <w:rPr>
          <w:rFonts w:cs="Times New Roman"/>
          <w:sz w:val="22"/>
        </w:rPr>
        <w:t>vertinami</w:t>
      </w:r>
      <w:proofErr w:type="spellEnd"/>
      <w:r w:rsidRPr="00CD657A">
        <w:rPr>
          <w:rFonts w:cs="Times New Roman"/>
          <w:sz w:val="22"/>
        </w:rPr>
        <w:t xml:space="preserve"> </w:t>
      </w:r>
      <w:proofErr w:type="spellStart"/>
      <w:r w:rsidRPr="00CD657A">
        <w:rPr>
          <w:rFonts w:cs="Times New Roman"/>
          <w:sz w:val="22"/>
        </w:rPr>
        <w:t>pagal</w:t>
      </w:r>
      <w:proofErr w:type="spellEnd"/>
      <w:r w:rsidRPr="00CD657A">
        <w:rPr>
          <w:rFonts w:cs="Times New Roman"/>
          <w:sz w:val="22"/>
        </w:rPr>
        <w:t xml:space="preserve"> </w:t>
      </w:r>
      <w:proofErr w:type="spellStart"/>
      <w:r w:rsidRPr="00CD657A">
        <w:rPr>
          <w:rFonts w:cs="Times New Roman"/>
          <w:sz w:val="22"/>
        </w:rPr>
        <w:t>Tiekėjų</w:t>
      </w:r>
      <w:proofErr w:type="spellEnd"/>
      <w:r w:rsidRPr="00CD657A">
        <w:rPr>
          <w:rFonts w:cs="Times New Roman"/>
          <w:sz w:val="22"/>
        </w:rPr>
        <w:t xml:space="preserve"> </w:t>
      </w:r>
      <w:proofErr w:type="spellStart"/>
      <w:r w:rsidRPr="00CD657A">
        <w:rPr>
          <w:rFonts w:cs="Times New Roman"/>
          <w:sz w:val="22"/>
        </w:rPr>
        <w:t>pasiūlytą</w:t>
      </w:r>
      <w:proofErr w:type="spellEnd"/>
      <w:r w:rsidRPr="00CD657A">
        <w:rPr>
          <w:rFonts w:cs="Times New Roman"/>
          <w:sz w:val="22"/>
        </w:rPr>
        <w:t xml:space="preserve"> </w:t>
      </w:r>
      <w:proofErr w:type="spellStart"/>
      <w:r w:rsidRPr="00CD657A">
        <w:rPr>
          <w:rFonts w:cs="Times New Roman"/>
          <w:sz w:val="22"/>
        </w:rPr>
        <w:t>darbų</w:t>
      </w:r>
      <w:proofErr w:type="spellEnd"/>
      <w:r w:rsidRPr="00CD657A">
        <w:rPr>
          <w:rFonts w:cs="Times New Roman"/>
          <w:sz w:val="22"/>
        </w:rPr>
        <w:t xml:space="preserve"> </w:t>
      </w:r>
      <w:proofErr w:type="spellStart"/>
      <w:r w:rsidRPr="00CD657A">
        <w:rPr>
          <w:rFonts w:cs="Times New Roman"/>
          <w:sz w:val="22"/>
        </w:rPr>
        <w:t>kainą</w:t>
      </w:r>
      <w:proofErr w:type="spellEnd"/>
      <w:r w:rsidRPr="00CD657A">
        <w:rPr>
          <w:rFonts w:cs="Times New Roman"/>
          <w:sz w:val="22"/>
        </w:rPr>
        <w:t xml:space="preserve"> </w:t>
      </w:r>
      <w:proofErr w:type="spellStart"/>
      <w:r w:rsidRPr="00CD657A">
        <w:rPr>
          <w:rFonts w:cs="Times New Roman"/>
          <w:sz w:val="22"/>
        </w:rPr>
        <w:t>Eur</w:t>
      </w:r>
      <w:proofErr w:type="spellEnd"/>
      <w:r w:rsidRPr="00CD657A">
        <w:rPr>
          <w:rFonts w:cs="Times New Roman"/>
          <w:sz w:val="22"/>
        </w:rPr>
        <w:t xml:space="preserve"> </w:t>
      </w:r>
      <w:proofErr w:type="spellStart"/>
      <w:r w:rsidRPr="00CD657A">
        <w:rPr>
          <w:rFonts w:cs="Times New Roman"/>
          <w:sz w:val="22"/>
        </w:rPr>
        <w:t>su</w:t>
      </w:r>
      <w:proofErr w:type="spellEnd"/>
      <w:r w:rsidRPr="00CD657A">
        <w:rPr>
          <w:rFonts w:cs="Times New Roman"/>
          <w:sz w:val="22"/>
        </w:rPr>
        <w:t xml:space="preserve"> PVM.</w:t>
      </w:r>
    </w:p>
    <w:p w14:paraId="4F7D72C7" w14:textId="77777777" w:rsidR="00116C47" w:rsidRPr="009B7BF2" w:rsidRDefault="00116C47" w:rsidP="00116C47">
      <w:pPr>
        <w:pStyle w:val="Sraopastraipa"/>
        <w:numPr>
          <w:ilvl w:val="2"/>
          <w:numId w:val="6"/>
        </w:numPr>
        <w:spacing w:after="0"/>
        <w:ind w:left="0" w:firstLine="709"/>
        <w:rPr>
          <w:rFonts w:cs="Times New Roman"/>
          <w:b/>
          <w:bCs/>
          <w:sz w:val="22"/>
        </w:rPr>
      </w:pPr>
      <w:proofErr w:type="spellStart"/>
      <w:r w:rsidRPr="009B7BF2">
        <w:rPr>
          <w:rFonts w:cs="Times New Roman"/>
          <w:b/>
          <w:bCs/>
          <w:sz w:val="22"/>
        </w:rPr>
        <w:t>Pasiūlymų</w:t>
      </w:r>
      <w:proofErr w:type="spellEnd"/>
      <w:r w:rsidRPr="009B7BF2">
        <w:rPr>
          <w:rFonts w:cs="Times New Roman"/>
          <w:b/>
          <w:bCs/>
          <w:sz w:val="22"/>
        </w:rPr>
        <w:t xml:space="preserve"> </w:t>
      </w:r>
      <w:proofErr w:type="spellStart"/>
      <w:r w:rsidRPr="009B7BF2">
        <w:rPr>
          <w:rFonts w:cs="Times New Roman"/>
          <w:b/>
          <w:bCs/>
          <w:sz w:val="22"/>
        </w:rPr>
        <w:t>ekonominio</w:t>
      </w:r>
      <w:proofErr w:type="spellEnd"/>
      <w:r w:rsidRPr="009B7BF2">
        <w:rPr>
          <w:rFonts w:cs="Times New Roman"/>
          <w:b/>
          <w:bCs/>
          <w:sz w:val="22"/>
        </w:rPr>
        <w:t xml:space="preserve"> </w:t>
      </w:r>
      <w:proofErr w:type="spellStart"/>
      <w:r w:rsidRPr="009B7BF2">
        <w:rPr>
          <w:rFonts w:cs="Times New Roman"/>
          <w:b/>
          <w:bCs/>
          <w:sz w:val="22"/>
        </w:rPr>
        <w:t>naudingumo</w:t>
      </w:r>
      <w:proofErr w:type="spellEnd"/>
      <w:r w:rsidRPr="009B7BF2">
        <w:rPr>
          <w:rFonts w:cs="Times New Roman"/>
          <w:b/>
          <w:bCs/>
          <w:sz w:val="22"/>
        </w:rPr>
        <w:t xml:space="preserve"> </w:t>
      </w:r>
      <w:proofErr w:type="spellStart"/>
      <w:r w:rsidRPr="009B7BF2">
        <w:rPr>
          <w:rFonts w:cs="Times New Roman"/>
          <w:b/>
          <w:bCs/>
          <w:sz w:val="22"/>
        </w:rPr>
        <w:t>vertinimas</w:t>
      </w:r>
      <w:proofErr w:type="spellEnd"/>
      <w:r w:rsidRPr="009B7BF2">
        <w:rPr>
          <w:rFonts w:cs="Times New Roman"/>
          <w:b/>
          <w:bCs/>
          <w:sz w:val="22"/>
        </w:rPr>
        <w:t xml:space="preserve"> </w:t>
      </w:r>
      <w:proofErr w:type="spellStart"/>
      <w:r w:rsidRPr="009B7BF2">
        <w:rPr>
          <w:rFonts w:cs="Times New Roman"/>
          <w:b/>
          <w:bCs/>
          <w:sz w:val="22"/>
        </w:rPr>
        <w:t>pagal</w:t>
      </w:r>
      <w:proofErr w:type="spellEnd"/>
      <w:r w:rsidRPr="009B7BF2">
        <w:rPr>
          <w:rFonts w:cs="Times New Roman"/>
          <w:b/>
          <w:bCs/>
          <w:sz w:val="22"/>
        </w:rPr>
        <w:t xml:space="preserve"> </w:t>
      </w:r>
      <w:proofErr w:type="spellStart"/>
      <w:r w:rsidRPr="009B7BF2">
        <w:rPr>
          <w:rFonts w:cs="Times New Roman"/>
          <w:b/>
          <w:bCs/>
          <w:sz w:val="22"/>
        </w:rPr>
        <w:t>kainos</w:t>
      </w:r>
      <w:proofErr w:type="spellEnd"/>
      <w:r w:rsidRPr="009B7BF2">
        <w:rPr>
          <w:rFonts w:cs="Times New Roman"/>
          <w:b/>
          <w:bCs/>
          <w:sz w:val="22"/>
        </w:rPr>
        <w:t xml:space="preserve"> </w:t>
      </w:r>
      <w:proofErr w:type="spellStart"/>
      <w:r w:rsidRPr="009B7BF2">
        <w:rPr>
          <w:rFonts w:cs="Times New Roman"/>
          <w:b/>
          <w:bCs/>
          <w:sz w:val="22"/>
        </w:rPr>
        <w:t>ir</w:t>
      </w:r>
      <w:proofErr w:type="spellEnd"/>
      <w:r w:rsidRPr="009B7BF2">
        <w:rPr>
          <w:rFonts w:cs="Times New Roman"/>
          <w:b/>
          <w:bCs/>
          <w:sz w:val="22"/>
        </w:rPr>
        <w:t xml:space="preserve"> </w:t>
      </w:r>
      <w:proofErr w:type="spellStart"/>
      <w:r w:rsidRPr="009B7BF2">
        <w:rPr>
          <w:rFonts w:cs="Times New Roman"/>
          <w:b/>
          <w:bCs/>
          <w:sz w:val="22"/>
        </w:rPr>
        <w:t>kokybės</w:t>
      </w:r>
      <w:proofErr w:type="spellEnd"/>
      <w:r w:rsidRPr="009B7BF2">
        <w:rPr>
          <w:rFonts w:cs="Times New Roman"/>
          <w:b/>
          <w:bCs/>
          <w:sz w:val="22"/>
        </w:rPr>
        <w:t xml:space="preserve"> </w:t>
      </w:r>
      <w:proofErr w:type="spellStart"/>
      <w:r w:rsidRPr="009B7BF2">
        <w:rPr>
          <w:rFonts w:cs="Times New Roman"/>
          <w:b/>
          <w:bCs/>
          <w:sz w:val="22"/>
        </w:rPr>
        <w:t>santykį</w:t>
      </w:r>
      <w:proofErr w:type="spellEnd"/>
      <w:r>
        <w:rPr>
          <w:rFonts w:cs="Times New Roman"/>
          <w:b/>
          <w:bCs/>
          <w:sz w:val="22"/>
        </w:rPr>
        <w:t xml:space="preserve">. </w:t>
      </w:r>
      <w:proofErr w:type="spellStart"/>
      <w:r>
        <w:rPr>
          <w:rFonts w:cs="Times New Roman"/>
          <w:b/>
          <w:bCs/>
          <w:sz w:val="22"/>
        </w:rPr>
        <w:t>Vertinimo</w:t>
      </w:r>
      <w:proofErr w:type="spellEnd"/>
      <w:r>
        <w:rPr>
          <w:rFonts w:cs="Times New Roman"/>
          <w:b/>
          <w:bCs/>
          <w:sz w:val="22"/>
        </w:rPr>
        <w:t xml:space="preserve"> </w:t>
      </w:r>
      <w:proofErr w:type="spellStart"/>
      <w:r>
        <w:rPr>
          <w:rFonts w:cs="Times New Roman"/>
          <w:b/>
          <w:bCs/>
          <w:sz w:val="22"/>
        </w:rPr>
        <w:t>kriterijai</w:t>
      </w:r>
      <w:proofErr w:type="spellEnd"/>
      <w:r>
        <w:rPr>
          <w:rFonts w:cs="Times New Roman"/>
          <w:b/>
          <w:bCs/>
          <w:sz w:val="22"/>
        </w:rPr>
        <w:t xml:space="preserve"> </w:t>
      </w:r>
      <w:proofErr w:type="spellStart"/>
      <w:r>
        <w:rPr>
          <w:rFonts w:cs="Times New Roman"/>
          <w:b/>
          <w:bCs/>
          <w:sz w:val="22"/>
        </w:rPr>
        <w:t>paviešinti</w:t>
      </w:r>
      <w:proofErr w:type="spellEnd"/>
      <w:r>
        <w:rPr>
          <w:rFonts w:cs="Times New Roman"/>
          <w:b/>
          <w:bCs/>
          <w:sz w:val="22"/>
        </w:rPr>
        <w:t xml:space="preserve"> CPO LT </w:t>
      </w:r>
      <w:proofErr w:type="spellStart"/>
      <w:r>
        <w:rPr>
          <w:rFonts w:cs="Times New Roman"/>
          <w:b/>
          <w:bCs/>
          <w:sz w:val="22"/>
        </w:rPr>
        <w:t>kataloge</w:t>
      </w:r>
      <w:proofErr w:type="spellEnd"/>
      <w:r>
        <w:rPr>
          <w:rFonts w:cs="Times New Roman"/>
          <w:b/>
          <w:bCs/>
          <w:sz w:val="22"/>
        </w:rPr>
        <w:t>.</w:t>
      </w:r>
    </w:p>
    <w:p w14:paraId="3F8723EB" w14:textId="34A2805E" w:rsidR="009B7BF2" w:rsidRPr="009B7BF2" w:rsidDel="00116C47" w:rsidRDefault="009B7BF2" w:rsidP="009B7BF2">
      <w:pPr>
        <w:pStyle w:val="Sraopastraipa"/>
        <w:tabs>
          <w:tab w:val="left" w:pos="90"/>
          <w:tab w:val="left" w:pos="270"/>
          <w:tab w:val="left" w:pos="360"/>
        </w:tabs>
        <w:spacing w:after="0"/>
        <w:ind w:left="432"/>
        <w:rPr>
          <w:del w:id="17" w:author="Ramūnas Valiulis" w:date="2025-05-30T10:02:00Z" w16du:dateUtc="2025-05-30T07:02:00Z"/>
          <w:rFonts w:cs="Times New Roman"/>
          <w:sz w:val="22"/>
          <w:lang w:val="lt-LT"/>
        </w:rPr>
      </w:pPr>
    </w:p>
    <w:p w14:paraId="7FEB66E9" w14:textId="60AD561E" w:rsidR="0032721E" w:rsidRPr="0032721E" w:rsidRDefault="0032721E">
      <w:pPr>
        <w:pStyle w:val="Sraopastraipa"/>
        <w:numPr>
          <w:ilvl w:val="1"/>
          <w:numId w:val="5"/>
        </w:numPr>
        <w:tabs>
          <w:tab w:val="left" w:pos="90"/>
          <w:tab w:val="left" w:pos="270"/>
        </w:tabs>
        <w:spacing w:after="0"/>
        <w:ind w:left="0" w:firstLine="709"/>
        <w:rPr>
          <w:rFonts w:cs="Times New Roman"/>
          <w:vanish/>
          <w:sz w:val="22"/>
          <w:lang w:val="lt-LT"/>
        </w:rPr>
      </w:pPr>
      <w:r w:rsidRPr="0032721E">
        <w:rPr>
          <w:rFonts w:cs="Times New Roman"/>
          <w:sz w:val="22"/>
          <w:lang w:val="lt-LT"/>
        </w:rPr>
        <w:t>pasiūlymo pateikimo terminas (kuris negali būti trumpesnis kaip Viešųjų pirkimų įstatyme nustatytas minimalus pasiūlymų pateikimo terminas, taikant DPS) – (</w:t>
      </w:r>
      <w:r w:rsidRPr="0032721E">
        <w:rPr>
          <w:rFonts w:cs="Times New Roman"/>
          <w:sz w:val="22"/>
          <w:shd w:val="clear" w:color="auto" w:fill="D9D9D9" w:themeFill="background1" w:themeFillShade="D9"/>
          <w:lang w:val="lt-LT"/>
        </w:rPr>
        <w:t>[nuo 8 iki 15 d. d.])</w:t>
      </w:r>
      <w:r w:rsidRPr="0032721E">
        <w:rPr>
          <w:rFonts w:cs="Times New Roman"/>
          <w:sz w:val="22"/>
          <w:lang w:val="lt-LT"/>
        </w:rPr>
        <w:t>;</w:t>
      </w:r>
    </w:p>
    <w:p w14:paraId="04D7F002" w14:textId="77777777" w:rsidR="0032721E" w:rsidRPr="009B7BF2" w:rsidRDefault="0032721E" w:rsidP="0032721E">
      <w:pPr>
        <w:tabs>
          <w:tab w:val="left" w:pos="90"/>
          <w:tab w:val="left" w:pos="270"/>
        </w:tabs>
        <w:spacing w:after="0"/>
        <w:ind w:firstLine="709"/>
        <w:rPr>
          <w:rFonts w:cs="Times New Roman"/>
          <w:sz w:val="22"/>
          <w:lang w:val="lt-LT"/>
        </w:rPr>
      </w:pPr>
    </w:p>
    <w:p w14:paraId="76B69BBC" w14:textId="0AB288E9" w:rsidR="0032721E" w:rsidRPr="0032721E" w:rsidRDefault="0032721E">
      <w:pPr>
        <w:pStyle w:val="Sraopastraipa"/>
        <w:numPr>
          <w:ilvl w:val="1"/>
          <w:numId w:val="5"/>
        </w:numPr>
        <w:tabs>
          <w:tab w:val="left" w:pos="90"/>
          <w:tab w:val="left" w:pos="270"/>
        </w:tabs>
        <w:spacing w:after="0"/>
        <w:ind w:left="0" w:firstLine="709"/>
        <w:rPr>
          <w:rFonts w:cs="Times New Roman"/>
          <w:sz w:val="22"/>
          <w:lang w:val="lt-LT"/>
        </w:rPr>
      </w:pPr>
      <w:r w:rsidRPr="0032721E">
        <w:rPr>
          <w:rFonts w:cs="Times New Roman"/>
          <w:sz w:val="22"/>
          <w:lang w:val="lt-LT"/>
        </w:rPr>
        <w:t>Užsakovo maksimalus biudžetas (Eur su PVM)</w:t>
      </w:r>
      <w:r w:rsidR="00DC0152">
        <w:rPr>
          <w:rFonts w:cs="Times New Roman"/>
          <w:sz w:val="22"/>
          <w:lang w:val="lt-LT"/>
        </w:rPr>
        <w:t>,</w:t>
      </w:r>
      <w:r w:rsidR="00DC0152" w:rsidRPr="00070545">
        <w:rPr>
          <w:rFonts w:cs="Times New Roman"/>
          <w:sz w:val="22"/>
          <w:lang w:val="lt-LT"/>
        </w:rPr>
        <w:t xml:space="preserve"> jeigu Užsakovas pasirenka j</w:t>
      </w:r>
      <w:r w:rsidR="00DC0152">
        <w:rPr>
          <w:rFonts w:cs="Times New Roman"/>
          <w:sz w:val="22"/>
          <w:lang w:val="lt-LT"/>
        </w:rPr>
        <w:t>į</w:t>
      </w:r>
      <w:r w:rsidR="00DC0152" w:rsidRPr="00070545">
        <w:rPr>
          <w:rFonts w:cs="Times New Roman"/>
          <w:sz w:val="22"/>
          <w:lang w:val="lt-LT"/>
        </w:rPr>
        <w:t xml:space="preserve"> viešinti pirkimo dokumentuose</w:t>
      </w:r>
      <w:r w:rsidRPr="0032721E">
        <w:rPr>
          <w:rFonts w:cs="Times New Roman"/>
          <w:sz w:val="22"/>
          <w:lang w:val="lt-LT"/>
        </w:rPr>
        <w:t>: (</w:t>
      </w:r>
      <w:r w:rsidRPr="0032721E">
        <w:rPr>
          <w:rFonts w:cs="Times New Roman"/>
          <w:sz w:val="22"/>
          <w:highlight w:val="lightGray"/>
          <w:lang w:val="lt-LT"/>
        </w:rPr>
        <w:t>[užsakovo nurodoma suma]);</w:t>
      </w:r>
    </w:p>
    <w:p w14:paraId="56817F8B"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 xml:space="preserve">Užsakovo nurodytas kontaktinis asmuo (vardas, pavardė, pareigos, tel. Nr., el. paštas): </w:t>
      </w:r>
      <w:r w:rsidRPr="009B7BF2">
        <w:rPr>
          <w:rFonts w:cs="Times New Roman"/>
          <w:b/>
          <w:bCs/>
          <w:sz w:val="22"/>
          <w:highlight w:val="lightGray"/>
          <w:lang w:val="lt-LT"/>
        </w:rPr>
        <w:t>(</w:t>
      </w:r>
      <w:r w:rsidRPr="009B7BF2">
        <w:rPr>
          <w:rFonts w:cs="Times New Roman"/>
          <w:sz w:val="22"/>
          <w:highlight w:val="lightGray"/>
          <w:lang w:val="lt-LT"/>
        </w:rPr>
        <w:t>[užsakovo nurodoma informacija]);</w:t>
      </w:r>
    </w:p>
    <w:p w14:paraId="4106E843"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 xml:space="preserve">Užsakovo nurodytas asmuo, atsakingas už sutarties vykdymą (vardas, pavardė, pareigos, tel. Nr., el. paštas): </w:t>
      </w:r>
      <w:r w:rsidRPr="009B7BF2">
        <w:rPr>
          <w:rFonts w:cs="Times New Roman"/>
          <w:b/>
          <w:bCs/>
          <w:sz w:val="22"/>
          <w:highlight w:val="lightGray"/>
          <w:lang w:val="lt-LT"/>
        </w:rPr>
        <w:t>(</w:t>
      </w:r>
      <w:r w:rsidRPr="009B7BF2">
        <w:rPr>
          <w:rFonts w:cs="Times New Roman"/>
          <w:sz w:val="22"/>
          <w:highlight w:val="lightGray"/>
          <w:lang w:val="lt-LT"/>
        </w:rPr>
        <w:t>[užsakovo nurodoma informacija]);</w:t>
      </w:r>
    </w:p>
    <w:p w14:paraId="41093A57"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Informacija apie pasiūlymo kainos pateikimą - visos pasiūlyme nurodytos kainos (ir jų sudėtinės dalys) turi būti nurodomos eurais dviejų skaičių po kablelio tikslumu;</w:t>
      </w:r>
    </w:p>
    <w:p w14:paraId="1A0FF9F1"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 xml:space="preserve">PVM tarifas - 21%; </w:t>
      </w:r>
    </w:p>
    <w:p w14:paraId="71F46053"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Informacija, kad alternatyvūs pasiūlymai nepriimami;</w:t>
      </w:r>
    </w:p>
    <w:p w14:paraId="47203ED2"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interneto adresas, kuriuo CVP IS ar kitur yra paskelbti pirkimo dokumentai;</w:t>
      </w:r>
    </w:p>
    <w:p w14:paraId="3B16E311"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pasiūlymo pateikimo ir kalba, kuria jis turi būti parengtas, yra lietuvių;</w:t>
      </w:r>
    </w:p>
    <w:p w14:paraId="228E8D52" w14:textId="73B4B4E8" w:rsidR="009E50F6" w:rsidRPr="009E50F6" w:rsidRDefault="009E50F6">
      <w:pPr>
        <w:pStyle w:val="Sraopastraipa"/>
        <w:numPr>
          <w:ilvl w:val="1"/>
          <w:numId w:val="5"/>
        </w:numPr>
        <w:tabs>
          <w:tab w:val="left" w:pos="90"/>
          <w:tab w:val="left" w:pos="270"/>
        </w:tabs>
        <w:spacing w:after="0"/>
        <w:ind w:left="0" w:firstLine="709"/>
        <w:rPr>
          <w:rFonts w:cs="Times New Roman"/>
          <w:sz w:val="22"/>
          <w:lang w:val="lt-LT"/>
        </w:rPr>
      </w:pPr>
      <w:r w:rsidRPr="0027505E">
        <w:rPr>
          <w:rFonts w:cs="Times New Roman"/>
          <w:sz w:val="22"/>
          <w:lang w:val="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811E8C7" w14:textId="09B5E7E9" w:rsidR="0032721E" w:rsidRPr="009B7BF2" w:rsidRDefault="0032721E">
      <w:pPr>
        <w:pStyle w:val="Sraopastraipa"/>
        <w:numPr>
          <w:ilvl w:val="1"/>
          <w:numId w:val="5"/>
        </w:numPr>
        <w:tabs>
          <w:tab w:val="left" w:pos="90"/>
          <w:tab w:val="left" w:pos="270"/>
        </w:tabs>
        <w:spacing w:after="0"/>
        <w:ind w:left="0" w:firstLine="709"/>
        <w:rPr>
          <w:rFonts w:cs="Times New Roman"/>
          <w:i/>
          <w:sz w:val="22"/>
          <w:lang w:val="lt-LT"/>
        </w:rPr>
      </w:pPr>
      <w:r w:rsidRPr="009B7BF2">
        <w:rPr>
          <w:rFonts w:cs="Times New Roman"/>
          <w:sz w:val="22"/>
          <w:lang w:val="lt-LT"/>
        </w:rPr>
        <w:t xml:space="preserve">Kvietime pateikti pasiūlymą gali būti  pateikiama ir kita </w:t>
      </w:r>
      <w:r w:rsidRPr="009B7BF2">
        <w:rPr>
          <w:rFonts w:eastAsia="Times New Roman" w:cs="Times New Roman"/>
          <w:sz w:val="22"/>
          <w:lang w:val="lt-LT" w:eastAsia="lt-LT"/>
        </w:rPr>
        <w:t>informacija apie pirkimo sąlygas bei</w:t>
      </w:r>
      <w:r w:rsidRPr="009B7BF2">
        <w:rPr>
          <w:rFonts w:cs="Times New Roman"/>
          <w:sz w:val="22"/>
          <w:lang w:val="lt-LT"/>
        </w:rPr>
        <w:t xml:space="preserve"> informacija, kurią turi nurodyti ir / ar pateikti DPS tiekėjas pasiūlyme.</w:t>
      </w:r>
    </w:p>
    <w:p w14:paraId="5FFCFD0E" w14:textId="77777777" w:rsidR="009B7BF2" w:rsidRDefault="009B7BF2" w:rsidP="009B7BF2">
      <w:pPr>
        <w:pStyle w:val="Sraopastraipa"/>
        <w:tabs>
          <w:tab w:val="left" w:pos="90"/>
          <w:tab w:val="left" w:pos="270"/>
          <w:tab w:val="left" w:pos="360"/>
        </w:tabs>
        <w:spacing w:after="0"/>
        <w:ind w:left="432"/>
        <w:rPr>
          <w:rFonts w:cs="Times New Roman"/>
          <w:sz w:val="22"/>
          <w:lang w:val="lt-LT"/>
        </w:rPr>
      </w:pPr>
    </w:p>
    <w:p w14:paraId="0BCA14FE" w14:textId="77777777" w:rsidR="0032721E" w:rsidRPr="009B7BF2" w:rsidRDefault="0032721E" w:rsidP="009B7BF2">
      <w:pPr>
        <w:pStyle w:val="Sraopastraipa"/>
        <w:tabs>
          <w:tab w:val="left" w:pos="90"/>
          <w:tab w:val="left" w:pos="270"/>
          <w:tab w:val="left" w:pos="360"/>
        </w:tabs>
        <w:spacing w:after="0"/>
        <w:ind w:left="432"/>
        <w:rPr>
          <w:rFonts w:cs="Times New Roman"/>
          <w:sz w:val="22"/>
          <w:lang w:val="lt-LT"/>
        </w:rPr>
      </w:pPr>
    </w:p>
    <w:p w14:paraId="6249A186" w14:textId="1775EF35" w:rsidR="0032721E" w:rsidRDefault="0032721E">
      <w:pPr>
        <w:pStyle w:val="Sraopastraipa"/>
        <w:numPr>
          <w:ilvl w:val="0"/>
          <w:numId w:val="3"/>
        </w:numPr>
        <w:tabs>
          <w:tab w:val="left" w:pos="270"/>
        </w:tabs>
        <w:spacing w:after="0"/>
        <w:ind w:left="0" w:firstLine="709"/>
        <w:rPr>
          <w:rFonts w:cs="Times New Roman"/>
          <w:b/>
          <w:bCs/>
          <w:sz w:val="22"/>
          <w:lang w:val="lt-LT"/>
        </w:rPr>
      </w:pPr>
      <w:r w:rsidRPr="0032721E">
        <w:rPr>
          <w:rFonts w:cs="Times New Roman"/>
          <w:b/>
          <w:bCs/>
          <w:sz w:val="22"/>
          <w:lang w:val="lt-LT"/>
        </w:rPr>
        <w:t>Sutarties sąlygos:</w:t>
      </w:r>
    </w:p>
    <w:p w14:paraId="2391D402" w14:textId="77777777" w:rsidR="00E60C36" w:rsidRDefault="00E60C36">
      <w:pPr>
        <w:pStyle w:val="Sraopastraipa"/>
        <w:numPr>
          <w:ilvl w:val="1"/>
          <w:numId w:val="7"/>
        </w:numPr>
        <w:tabs>
          <w:tab w:val="left" w:pos="270"/>
        </w:tabs>
        <w:spacing w:after="0"/>
        <w:ind w:left="0" w:firstLine="709"/>
        <w:rPr>
          <w:rFonts w:cs="Times New Roman"/>
          <w:sz w:val="22"/>
          <w:lang w:val="lt-LT"/>
        </w:rPr>
      </w:pPr>
      <w:r w:rsidRPr="007E009F">
        <w:rPr>
          <w:rFonts w:cs="Times New Roman"/>
          <w:sz w:val="22"/>
          <w:lang w:val="lt-LT"/>
        </w:rPr>
        <w:t>Ar bus mokamas</w:t>
      </w:r>
      <w:r>
        <w:rPr>
          <w:rFonts w:cs="Times New Roman"/>
          <w:sz w:val="22"/>
          <w:lang w:val="lt-LT"/>
        </w:rPr>
        <w:t xml:space="preserve"> avansas? [</w:t>
      </w:r>
      <w:r w:rsidRPr="00E60C36">
        <w:rPr>
          <w:rFonts w:cs="Times New Roman"/>
          <w:sz w:val="22"/>
          <w:highlight w:val="lightGray"/>
          <w:lang w:val="lt-LT"/>
        </w:rPr>
        <w:t>Taip/Ne</w:t>
      </w:r>
      <w:r>
        <w:rPr>
          <w:rFonts w:cs="Times New Roman"/>
          <w:sz w:val="22"/>
          <w:lang w:val="lt-LT"/>
        </w:rPr>
        <w:t>]. Jei „</w:t>
      </w:r>
      <w:r w:rsidRPr="00E60C36">
        <w:rPr>
          <w:rFonts w:cs="Times New Roman"/>
          <w:sz w:val="22"/>
          <w:highlight w:val="lightGray"/>
          <w:lang w:val="lt-LT"/>
        </w:rPr>
        <w:t>Taip</w:t>
      </w:r>
      <w:r>
        <w:rPr>
          <w:rFonts w:cs="Times New Roman"/>
          <w:sz w:val="22"/>
          <w:lang w:val="lt-LT"/>
        </w:rPr>
        <w:t>“, tai:</w:t>
      </w:r>
    </w:p>
    <w:p w14:paraId="1B5F66BC" w14:textId="04C7CE9C" w:rsidR="00AC726C" w:rsidRDefault="00E60C36" w:rsidP="00A56F47">
      <w:pPr>
        <w:pStyle w:val="Sraopastraipa"/>
        <w:tabs>
          <w:tab w:val="left" w:pos="270"/>
        </w:tabs>
        <w:spacing w:after="0"/>
        <w:ind w:left="0" w:firstLine="709"/>
        <w:rPr>
          <w:rFonts w:cs="Times New Roman"/>
          <w:sz w:val="22"/>
          <w:lang w:val="lt-LT"/>
        </w:rPr>
      </w:pPr>
      <w:r>
        <w:rPr>
          <w:rFonts w:cs="Times New Roman"/>
          <w:sz w:val="22"/>
          <w:lang w:val="lt-LT"/>
        </w:rPr>
        <w:t xml:space="preserve">7.1.1) </w:t>
      </w:r>
      <w:r w:rsidRPr="007E009F">
        <w:rPr>
          <w:rFonts w:cs="Times New Roman"/>
          <w:sz w:val="22"/>
          <w:lang w:val="lt-LT"/>
        </w:rPr>
        <w:t>a</w:t>
      </w:r>
      <w:r w:rsidR="00AC726C" w:rsidRPr="007E009F">
        <w:rPr>
          <w:rFonts w:cs="Times New Roman"/>
          <w:sz w:val="22"/>
          <w:lang w:val="lt-LT"/>
        </w:rPr>
        <w:t>vanso dydis</w:t>
      </w:r>
      <w:r w:rsidR="00AC726C" w:rsidRPr="00E60C36">
        <w:rPr>
          <w:rFonts w:cs="Times New Roman"/>
          <w:sz w:val="22"/>
          <w:lang w:val="lt-LT"/>
        </w:rPr>
        <w:t xml:space="preserve"> </w:t>
      </w:r>
      <w:r>
        <w:rPr>
          <w:rFonts w:cs="Times New Roman"/>
          <w:sz w:val="22"/>
          <w:lang w:val="lt-LT"/>
        </w:rPr>
        <w:t>20 proc.</w:t>
      </w:r>
      <w:r w:rsidR="00AC726C" w:rsidRPr="0032721E">
        <w:rPr>
          <w:rFonts w:cs="Times New Roman"/>
          <w:sz w:val="22"/>
          <w:lang w:val="lt-LT"/>
        </w:rPr>
        <w:t xml:space="preserve"> nuo Pradinės </w:t>
      </w:r>
      <w:r w:rsidR="00AC726C" w:rsidRPr="00E60C36">
        <w:rPr>
          <w:rFonts w:cs="Times New Roman"/>
          <w:sz w:val="22"/>
          <w:lang w:val="lt-LT"/>
        </w:rPr>
        <w:t>sutarties vertės be PVM</w:t>
      </w:r>
    </w:p>
    <w:p w14:paraId="49CB0EBC" w14:textId="77777777" w:rsidR="00E60C36" w:rsidRDefault="00E60C36" w:rsidP="00A56F47">
      <w:pPr>
        <w:pStyle w:val="Sraopastraipa"/>
        <w:tabs>
          <w:tab w:val="left" w:pos="270"/>
        </w:tabs>
        <w:spacing w:after="0"/>
        <w:ind w:left="0" w:firstLine="709"/>
        <w:rPr>
          <w:rFonts w:cs="Times New Roman"/>
          <w:sz w:val="22"/>
          <w:lang w:val="lt-LT"/>
        </w:rPr>
      </w:pPr>
      <w:r>
        <w:rPr>
          <w:rFonts w:cs="Times New Roman"/>
          <w:sz w:val="22"/>
          <w:lang w:val="lt-LT"/>
        </w:rPr>
        <w:lastRenderedPageBreak/>
        <w:t xml:space="preserve">7.1.2) </w:t>
      </w:r>
      <w:r w:rsidR="00AC726C" w:rsidRPr="007E009F">
        <w:rPr>
          <w:rFonts w:cs="Times New Roman"/>
          <w:sz w:val="22"/>
          <w:lang w:val="lt-LT"/>
        </w:rPr>
        <w:t>Avanso arba</w:t>
      </w:r>
      <w:r w:rsidR="00AC726C" w:rsidRPr="0032721E">
        <w:rPr>
          <w:rFonts w:cs="Times New Roman"/>
          <w:sz w:val="22"/>
          <w:lang w:val="lt-LT"/>
        </w:rPr>
        <w:t xml:space="preserve"> jo dalies sumokėjimo terminas</w:t>
      </w:r>
      <w:r>
        <w:rPr>
          <w:rFonts w:cs="Times New Roman"/>
          <w:sz w:val="22"/>
          <w:lang w:val="lt-LT"/>
        </w:rPr>
        <w:t xml:space="preserve"> – 20 darbo dienų;</w:t>
      </w:r>
    </w:p>
    <w:p w14:paraId="1288DD21" w14:textId="60847F50" w:rsidR="00AC726C" w:rsidRPr="00A56F47" w:rsidRDefault="00AC726C">
      <w:pPr>
        <w:pStyle w:val="Sraopastraipa"/>
        <w:numPr>
          <w:ilvl w:val="2"/>
          <w:numId w:val="8"/>
        </w:numPr>
        <w:tabs>
          <w:tab w:val="left" w:pos="270"/>
        </w:tabs>
        <w:spacing w:after="0"/>
        <w:ind w:left="0" w:firstLine="709"/>
        <w:rPr>
          <w:rFonts w:cs="Times New Roman"/>
          <w:sz w:val="22"/>
          <w:lang w:val="lt-LT"/>
        </w:rPr>
      </w:pPr>
      <w:r w:rsidRPr="007E009F">
        <w:rPr>
          <w:rFonts w:cs="Times New Roman"/>
          <w:sz w:val="22"/>
          <w:lang w:val="lt-LT"/>
        </w:rPr>
        <w:t>Avanso išskaitos</w:t>
      </w:r>
      <w:r w:rsidRPr="00A56F47">
        <w:rPr>
          <w:rFonts w:cs="Times New Roman"/>
          <w:sz w:val="22"/>
          <w:lang w:val="lt-LT"/>
        </w:rPr>
        <w:t xml:space="preserve"> dydis, procentais: </w:t>
      </w:r>
      <w:r w:rsidRPr="00A56F47">
        <w:rPr>
          <w:rFonts w:cs="Times New Roman"/>
          <w:sz w:val="22"/>
          <w:highlight w:val="lightGray"/>
          <w:lang w:val="lt-LT"/>
        </w:rPr>
        <w:t>([1 – 100]);</w:t>
      </w:r>
    </w:p>
    <w:p w14:paraId="2797E7CC" w14:textId="77777777" w:rsidR="00AC726C" w:rsidRPr="009B7BF2"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 </w:t>
      </w:r>
      <w:r w:rsidRPr="007E009F">
        <w:rPr>
          <w:rFonts w:cs="Times New Roman"/>
          <w:sz w:val="22"/>
          <w:lang w:val="lt-LT"/>
        </w:rPr>
        <w:t>Sulaikoma su</w:t>
      </w:r>
      <w:r w:rsidRPr="009B7BF2">
        <w:rPr>
          <w:rFonts w:cs="Times New Roman"/>
          <w:sz w:val="22"/>
          <w:lang w:val="lt-LT"/>
        </w:rPr>
        <w:t xml:space="preserve">ma (nuo ataskaitiniu laikotarpiu atliktų Darbų vertės (be PVM), nurodytos </w:t>
      </w:r>
      <w:r w:rsidRPr="00A56F47">
        <w:rPr>
          <w:rFonts w:cs="Times New Roman"/>
          <w:sz w:val="22"/>
          <w:lang w:val="lt-LT"/>
        </w:rPr>
        <w:t>Pažymoje apie atliktų darbų</w:t>
      </w:r>
      <w:r w:rsidRPr="009B7BF2">
        <w:rPr>
          <w:rFonts w:cs="Times New Roman"/>
          <w:sz w:val="22"/>
          <w:lang w:val="lt-LT"/>
        </w:rPr>
        <w:t xml:space="preserve"> vertę): </w:t>
      </w:r>
      <w:r w:rsidRPr="009B7BF2">
        <w:rPr>
          <w:rFonts w:cs="Times New Roman"/>
          <w:sz w:val="22"/>
          <w:highlight w:val="lightGray"/>
          <w:lang w:val="lt-LT"/>
        </w:rPr>
        <w:t>([5 - 10]);</w:t>
      </w:r>
    </w:p>
    <w:p w14:paraId="09A4486A" w14:textId="49CAF953" w:rsidR="00AC726C" w:rsidRPr="00507E7D" w:rsidRDefault="00AC726C">
      <w:pPr>
        <w:pStyle w:val="Sraopastraipa"/>
        <w:numPr>
          <w:ilvl w:val="1"/>
          <w:numId w:val="7"/>
        </w:numPr>
        <w:tabs>
          <w:tab w:val="left" w:pos="270"/>
        </w:tabs>
        <w:spacing w:after="0"/>
        <w:ind w:left="0" w:firstLine="709"/>
        <w:rPr>
          <w:rFonts w:cs="Times New Roman"/>
          <w:sz w:val="22"/>
          <w:lang w:val="lt-LT"/>
        </w:rPr>
      </w:pPr>
      <w:r w:rsidRPr="007E009F">
        <w:rPr>
          <w:rFonts w:cs="Times New Roman"/>
          <w:sz w:val="22"/>
          <w:lang w:val="lt-LT"/>
        </w:rPr>
        <w:t>Užsakovui taikomas</w:t>
      </w:r>
      <w:r w:rsidRPr="009B7BF2">
        <w:rPr>
          <w:rFonts w:cs="Times New Roman"/>
          <w:sz w:val="22"/>
          <w:lang w:val="lt-LT"/>
        </w:rPr>
        <w:t xml:space="preserve"> apmokėjimo už darbus terminas (maksimalus nurodomas apmokėjimo terminas gali būti iki 60 dienų ir tik tuo atveju, jeigu apmokėjimas susijęs su finansavimu, gaunamu iš trečiųjų šalių): </w:t>
      </w:r>
      <w:r w:rsidRPr="009B7BF2">
        <w:rPr>
          <w:rFonts w:cs="Times New Roman"/>
          <w:sz w:val="22"/>
          <w:highlight w:val="lightGray"/>
          <w:lang w:val="lt-LT"/>
        </w:rPr>
        <w:t>([30 d</w:t>
      </w:r>
      <w:r w:rsidR="0084052F">
        <w:rPr>
          <w:rFonts w:cs="Times New Roman"/>
          <w:sz w:val="22"/>
          <w:highlight w:val="lightGray"/>
          <w:lang w:val="lt-LT"/>
        </w:rPr>
        <w:t>ienų</w:t>
      </w:r>
      <w:r w:rsidRPr="009B7BF2">
        <w:rPr>
          <w:rFonts w:cs="Times New Roman"/>
          <w:sz w:val="22"/>
          <w:highlight w:val="lightGray"/>
          <w:lang w:val="lt-LT"/>
        </w:rPr>
        <w:t xml:space="preserve"> terminas]</w:t>
      </w:r>
      <w:r w:rsidRPr="009B7BF2">
        <w:rPr>
          <w:rFonts w:cs="Times New Roman"/>
          <w:sz w:val="22"/>
          <w:lang w:val="lt-LT"/>
        </w:rPr>
        <w:t xml:space="preserve"> arba </w:t>
      </w:r>
      <w:r w:rsidRPr="009B7BF2">
        <w:rPr>
          <w:rFonts w:cs="Times New Roman"/>
          <w:sz w:val="22"/>
          <w:highlight w:val="lightGray"/>
          <w:lang w:val="lt-LT"/>
        </w:rPr>
        <w:t xml:space="preserve">[ </w:t>
      </w:r>
      <w:r w:rsidRPr="009B7BF2">
        <w:rPr>
          <w:rFonts w:cs="Times New Roman"/>
          <w:i/>
          <w:iCs/>
          <w:sz w:val="22"/>
          <w:highlight w:val="lightGray"/>
          <w:lang w:val="lt-LT"/>
        </w:rPr>
        <w:t xml:space="preserve">(31 </w:t>
      </w:r>
      <w:r w:rsidR="0084052F">
        <w:rPr>
          <w:rFonts w:cs="Times New Roman"/>
          <w:i/>
          <w:iCs/>
          <w:sz w:val="22"/>
          <w:highlight w:val="lightGray"/>
          <w:lang w:val="lt-LT"/>
        </w:rPr>
        <w:t>–</w:t>
      </w:r>
      <w:r w:rsidRPr="009B7BF2">
        <w:rPr>
          <w:rFonts w:cs="Times New Roman"/>
          <w:i/>
          <w:iCs/>
          <w:sz w:val="22"/>
          <w:highlight w:val="lightGray"/>
          <w:lang w:val="lt-LT"/>
        </w:rPr>
        <w:t xml:space="preserve"> 60</w:t>
      </w:r>
      <w:r w:rsidR="0084052F">
        <w:rPr>
          <w:rFonts w:cs="Times New Roman"/>
          <w:i/>
          <w:iCs/>
          <w:sz w:val="22"/>
          <w:highlight w:val="lightGray"/>
          <w:lang w:val="lt-LT"/>
        </w:rPr>
        <w:t xml:space="preserve"> dienų terminas</w:t>
      </w:r>
      <w:r w:rsidRPr="009B7BF2">
        <w:rPr>
          <w:rFonts w:cs="Times New Roman"/>
          <w:i/>
          <w:iCs/>
          <w:sz w:val="22"/>
          <w:highlight w:val="lightGray"/>
          <w:lang w:val="lt-LT"/>
        </w:rPr>
        <w:t>)]</w:t>
      </w:r>
      <w:r w:rsidRPr="009B7BF2">
        <w:rPr>
          <w:rFonts w:cs="Times New Roman"/>
          <w:i/>
          <w:iCs/>
          <w:sz w:val="22"/>
          <w:lang w:val="lt-LT"/>
        </w:rPr>
        <w:t>);</w:t>
      </w:r>
    </w:p>
    <w:p w14:paraId="78B411BD" w14:textId="1649F3DE" w:rsid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 Maksimalus nurodomas apmokėjimo terminas gali būti iki 60 dienų ir tik tuo atveju, jeigu apmokėjimas susijęs su finansavimu, gaunamu iš trečiųjų šalių.</w:t>
      </w:r>
    </w:p>
    <w:p w14:paraId="0073513A" w14:textId="77777777" w:rsidR="00507E7D" w:rsidRPr="009B7BF2" w:rsidRDefault="00507E7D" w:rsidP="00507E7D">
      <w:pPr>
        <w:pStyle w:val="Sraopastraipa"/>
        <w:tabs>
          <w:tab w:val="left" w:pos="270"/>
        </w:tabs>
        <w:spacing w:after="0"/>
        <w:ind w:left="709"/>
        <w:rPr>
          <w:rFonts w:cs="Times New Roman"/>
          <w:sz w:val="22"/>
          <w:lang w:val="lt-LT"/>
        </w:rPr>
      </w:pPr>
    </w:p>
    <w:p w14:paraId="7E7AD309" w14:textId="20F985CF" w:rsidR="00AC726C"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Statybos </w:t>
      </w:r>
      <w:r w:rsidRPr="007E009F">
        <w:rPr>
          <w:rFonts w:cs="Times New Roman"/>
          <w:sz w:val="22"/>
          <w:lang w:val="lt-LT"/>
        </w:rPr>
        <w:t>darbų draudimas</w:t>
      </w:r>
      <w:r w:rsidRPr="009B7BF2">
        <w:rPr>
          <w:rFonts w:cs="Times New Roman"/>
          <w:sz w:val="22"/>
          <w:lang w:val="lt-LT"/>
        </w:rPr>
        <w:t>: (</w:t>
      </w:r>
      <w:r w:rsidR="00D5237C">
        <w:rPr>
          <w:rFonts w:cs="Times New Roman"/>
          <w:sz w:val="22"/>
          <w:lang w:val="lt-LT"/>
        </w:rPr>
        <w:t>[</w:t>
      </w:r>
      <w:r w:rsidR="006416FF" w:rsidRPr="000326F6">
        <w:rPr>
          <w:rFonts w:cs="Times New Roman"/>
          <w:sz w:val="22"/>
          <w:highlight w:val="darkGray"/>
          <w:lang w:val="lt-LT"/>
        </w:rPr>
        <w:t>Netaikoma</w:t>
      </w:r>
      <w:r w:rsidR="00D5237C">
        <w:rPr>
          <w:rFonts w:cs="Times New Roman"/>
          <w:sz w:val="22"/>
          <w:lang w:val="lt-LT"/>
        </w:rPr>
        <w:t xml:space="preserve">] arba </w:t>
      </w:r>
      <w:r w:rsidRPr="009B7BF2">
        <w:rPr>
          <w:rFonts w:cs="Times New Roman"/>
          <w:sz w:val="22"/>
          <w:highlight w:val="lightGray"/>
          <w:lang w:val="lt-LT"/>
        </w:rPr>
        <w:t>[Statybos darbų atkuriamoji vertė]</w:t>
      </w:r>
      <w:r w:rsidRPr="009B7BF2">
        <w:rPr>
          <w:rFonts w:cs="Times New Roman"/>
          <w:sz w:val="22"/>
          <w:lang w:val="lt-LT"/>
        </w:rPr>
        <w:t xml:space="preserve"> arba </w:t>
      </w:r>
      <w:r w:rsidRPr="009B7BF2">
        <w:rPr>
          <w:rFonts w:cs="Times New Roman"/>
          <w:sz w:val="22"/>
          <w:highlight w:val="lightGray"/>
          <w:lang w:val="lt-LT"/>
        </w:rPr>
        <w:t>[Objekto atkuriamoji vertė]</w:t>
      </w:r>
      <w:r w:rsidRPr="009B7BF2">
        <w:rPr>
          <w:rFonts w:cs="Times New Roman"/>
          <w:sz w:val="22"/>
          <w:lang w:val="lt-LT"/>
        </w:rPr>
        <w:t>);</w:t>
      </w:r>
    </w:p>
    <w:p w14:paraId="13BE66E4" w14:textId="36A2CF75" w:rsidR="006416FF" w:rsidRPr="009B7BF2" w:rsidRDefault="006416FF" w:rsidP="00E836F3">
      <w:pPr>
        <w:pStyle w:val="Sraopastraipa"/>
        <w:tabs>
          <w:tab w:val="left" w:pos="270"/>
        </w:tabs>
        <w:spacing w:after="0"/>
        <w:ind w:left="0" w:firstLine="709"/>
        <w:rPr>
          <w:rFonts w:cs="Times New Roman"/>
          <w:sz w:val="22"/>
          <w:lang w:val="lt-LT"/>
        </w:rPr>
      </w:pPr>
      <w:r>
        <w:rPr>
          <w:rFonts w:cs="Times New Roman"/>
          <w:sz w:val="22"/>
          <w:lang w:val="lt-LT"/>
        </w:rPr>
        <w:t xml:space="preserve">* </w:t>
      </w:r>
      <w:r w:rsidR="00D5237C">
        <w:rPr>
          <w:rFonts w:cs="Times New Roman"/>
          <w:sz w:val="22"/>
          <w:lang w:val="lt-LT"/>
        </w:rPr>
        <w:t>Netaikoma g</w:t>
      </w:r>
      <w:r w:rsidRPr="006416FF">
        <w:rPr>
          <w:rFonts w:cs="Times New Roman"/>
          <w:sz w:val="22"/>
          <w:lang w:val="lt-LT"/>
        </w:rPr>
        <w:t>ali būti pasirenkama tik tuo atveju jeigu atitinka sąlygas nurodytas Statybos įstatymo 42 str. 11 d. „</w:t>
      </w:r>
      <w:r w:rsidRPr="000326F6">
        <w:rPr>
          <w:rFonts w:cs="Times New Roman"/>
          <w:i/>
          <w:iCs/>
          <w:sz w:val="22"/>
          <w:lang w:val="lt-LT"/>
        </w:rPr>
        <w:t>Projektuojant, statant, rekonstruojant ir kapitališkai remontuojant nesudėtinguosius statinius, atliekant nesudėtingojo statinio projekto (dalies) ekspertizę, taip pat atliekant visų statinių paprastąjį remontą, išskyrus atvejus, kai paprastojo remonto darbais statiniai atnaujinami (modernizuojami), draustis privalomuoju statybos darbų ir civilinės atsakomybės draudimu nebūtina. [...]</w:t>
      </w:r>
      <w:r w:rsidRPr="006416FF">
        <w:rPr>
          <w:rFonts w:cs="Times New Roman"/>
          <w:sz w:val="22"/>
          <w:lang w:val="lt-LT"/>
        </w:rPr>
        <w:t>“</w:t>
      </w:r>
      <w:r>
        <w:rPr>
          <w:rFonts w:cs="Times New Roman"/>
          <w:sz w:val="22"/>
          <w:lang w:val="lt-LT"/>
        </w:rPr>
        <w:t>.</w:t>
      </w:r>
    </w:p>
    <w:p w14:paraId="58BC538A" w14:textId="206F4F76" w:rsidR="00BC0C02"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Statybos </w:t>
      </w:r>
      <w:r w:rsidRPr="007E009F">
        <w:rPr>
          <w:rFonts w:cs="Times New Roman"/>
          <w:sz w:val="22"/>
          <w:lang w:val="lt-LT"/>
        </w:rPr>
        <w:t>Rangovo civilinės</w:t>
      </w:r>
      <w:r w:rsidRPr="009B7BF2">
        <w:rPr>
          <w:rFonts w:cs="Times New Roman"/>
          <w:sz w:val="22"/>
          <w:lang w:val="lt-LT"/>
        </w:rPr>
        <w:t xml:space="preserve"> atsakomybės </w:t>
      </w:r>
      <w:r w:rsidR="00BC0C02">
        <w:rPr>
          <w:rFonts w:cs="Times New Roman"/>
          <w:sz w:val="22"/>
          <w:lang w:val="lt-LT"/>
        </w:rPr>
        <w:t xml:space="preserve">draudimas*: [Taikoma/Netaikoma]. </w:t>
      </w:r>
    </w:p>
    <w:p w14:paraId="48F67EAC" w14:textId="19228E1E" w:rsidR="00BC0C02" w:rsidRDefault="00BC0C02" w:rsidP="00E836F3">
      <w:pPr>
        <w:pStyle w:val="Sraopastraipa"/>
        <w:tabs>
          <w:tab w:val="left" w:pos="270"/>
        </w:tabs>
        <w:spacing w:after="0"/>
        <w:ind w:left="0" w:firstLine="709"/>
        <w:rPr>
          <w:rFonts w:cs="Times New Roman"/>
          <w:sz w:val="22"/>
          <w:lang w:val="lt-LT"/>
        </w:rPr>
      </w:pPr>
      <w:r>
        <w:rPr>
          <w:rFonts w:cs="Times New Roman"/>
          <w:sz w:val="22"/>
          <w:lang w:val="lt-LT"/>
        </w:rPr>
        <w:t xml:space="preserve">* </w:t>
      </w:r>
      <w:r w:rsidRPr="00BC0C02">
        <w:rPr>
          <w:rFonts w:cs="Times New Roman"/>
          <w:sz w:val="22"/>
          <w:lang w:val="lt-LT"/>
        </w:rPr>
        <w:t>Netaikoma</w:t>
      </w:r>
      <w:r>
        <w:rPr>
          <w:rFonts w:cs="Times New Roman"/>
          <w:sz w:val="22"/>
          <w:lang w:val="lt-LT"/>
        </w:rPr>
        <w:t xml:space="preserve"> g</w:t>
      </w:r>
      <w:r w:rsidRPr="00BC0C02">
        <w:rPr>
          <w:rFonts w:cs="Times New Roman"/>
          <w:sz w:val="22"/>
          <w:lang w:val="lt-LT"/>
        </w:rPr>
        <w:t>ali būti pasirenkama tik tuo atveju jeigu atitinka sąlygas nurodytas Statybos įstatymo 42 str. 11 d. „</w:t>
      </w:r>
      <w:r w:rsidRPr="000326F6">
        <w:rPr>
          <w:rFonts w:cs="Times New Roman"/>
          <w:i/>
          <w:iCs/>
          <w:sz w:val="22"/>
          <w:lang w:val="lt-LT"/>
        </w:rPr>
        <w:t>Projektuojant, statant, rekonstruojant ir kapitališkai remontuojant nesudėtinguosius statinius, atliekant nesudėtingojo statinio projekto (dalies) ekspertizę, taip pat atliekant visų statinių paprastąjį remontą, išskyrus atvejus, kai paprastojo remonto darbais statiniai atnaujinami (modernizuojami), draustis privalomuoju statybos darbų ir civilinės atsakomybės draudimu nebūtina. [...]“</w:t>
      </w:r>
      <w:r>
        <w:rPr>
          <w:rFonts w:cs="Times New Roman"/>
          <w:sz w:val="22"/>
          <w:lang w:val="lt-LT"/>
        </w:rPr>
        <w:t xml:space="preserve">. </w:t>
      </w:r>
    </w:p>
    <w:p w14:paraId="36A88EC3" w14:textId="77777777" w:rsidR="00600E10" w:rsidRDefault="00BC0C02" w:rsidP="00E836F3">
      <w:pPr>
        <w:pStyle w:val="Sraopastraipa"/>
        <w:tabs>
          <w:tab w:val="left" w:pos="270"/>
        </w:tabs>
        <w:spacing w:after="0"/>
        <w:ind w:left="0" w:firstLine="709"/>
        <w:rPr>
          <w:rFonts w:cs="Times New Roman"/>
          <w:sz w:val="22"/>
          <w:lang w:val="lt-LT"/>
        </w:rPr>
      </w:pPr>
      <w:r>
        <w:rPr>
          <w:rFonts w:cs="Times New Roman"/>
          <w:sz w:val="22"/>
          <w:lang w:val="lt-LT"/>
        </w:rPr>
        <w:t xml:space="preserve">Jei pasirenkama „Taikoma“, tai </w:t>
      </w:r>
    </w:p>
    <w:p w14:paraId="48FEF9E1" w14:textId="05F6FD8C" w:rsidR="00AC726C" w:rsidRPr="009B7BF2" w:rsidRDefault="00600E10" w:rsidP="00E836F3">
      <w:pPr>
        <w:pStyle w:val="Sraopastraipa"/>
        <w:tabs>
          <w:tab w:val="left" w:pos="270"/>
        </w:tabs>
        <w:spacing w:after="0"/>
        <w:ind w:left="0" w:firstLine="709"/>
        <w:rPr>
          <w:rFonts w:cs="Times New Roman"/>
          <w:sz w:val="22"/>
          <w:lang w:val="lt-LT"/>
        </w:rPr>
      </w:pPr>
      <w:r>
        <w:rPr>
          <w:rFonts w:cs="Times New Roman"/>
          <w:sz w:val="22"/>
          <w:lang w:val="lt-LT"/>
        </w:rPr>
        <w:t xml:space="preserve">- nurodoma </w:t>
      </w:r>
      <w:r w:rsidR="00AC726C" w:rsidRPr="007E009F">
        <w:rPr>
          <w:rFonts w:cs="Times New Roman"/>
          <w:sz w:val="22"/>
          <w:lang w:val="lt-LT"/>
        </w:rPr>
        <w:t>draudimo suma</w:t>
      </w:r>
      <w:r w:rsidR="00AC726C" w:rsidRPr="009B7BF2">
        <w:rPr>
          <w:rFonts w:cs="Times New Roman"/>
          <w:sz w:val="22"/>
          <w:lang w:val="lt-LT"/>
        </w:rPr>
        <w:t xml:space="preserve"> (negali būti mažesnė nei 43400 Eur): (</w:t>
      </w:r>
      <w:r w:rsidR="00AC726C" w:rsidRPr="009B7BF2">
        <w:rPr>
          <w:rFonts w:cs="Times New Roman"/>
          <w:sz w:val="22"/>
          <w:highlight w:val="lightGray"/>
          <w:lang w:val="lt-LT"/>
        </w:rPr>
        <w:t>[užsakovo nurodoma suma]);</w:t>
      </w:r>
    </w:p>
    <w:p w14:paraId="78C4FF15" w14:textId="70B24DDE" w:rsidR="00AC726C" w:rsidRPr="00E836F3" w:rsidRDefault="00E836F3" w:rsidP="00E836F3">
      <w:pPr>
        <w:tabs>
          <w:tab w:val="left" w:pos="270"/>
        </w:tabs>
        <w:spacing w:after="0"/>
        <w:ind w:firstLine="709"/>
        <w:rPr>
          <w:rFonts w:cs="Times New Roman"/>
          <w:sz w:val="22"/>
          <w:lang w:val="lt-LT"/>
        </w:rPr>
      </w:pPr>
      <w:r>
        <w:rPr>
          <w:rFonts w:cs="Times New Roman"/>
          <w:sz w:val="22"/>
          <w:lang w:val="lt-LT"/>
        </w:rPr>
        <w:t xml:space="preserve">- </w:t>
      </w:r>
      <w:r w:rsidR="00600E10" w:rsidRPr="00E836F3">
        <w:rPr>
          <w:rFonts w:cs="Times New Roman"/>
          <w:sz w:val="22"/>
          <w:lang w:val="lt-LT"/>
        </w:rPr>
        <w:t>nurodoma</w:t>
      </w:r>
      <w:r w:rsidR="00AC726C" w:rsidRPr="00E836F3">
        <w:rPr>
          <w:rFonts w:cs="Times New Roman"/>
          <w:sz w:val="22"/>
          <w:lang w:val="lt-LT"/>
        </w:rPr>
        <w:t xml:space="preserve"> draudimo besąlyginė išskaita (negali būti didesnė nei 2900 Eur): (</w:t>
      </w:r>
      <w:r w:rsidR="00AC726C" w:rsidRPr="00E836F3">
        <w:rPr>
          <w:rFonts w:cs="Times New Roman"/>
          <w:sz w:val="22"/>
          <w:highlight w:val="lightGray"/>
          <w:lang w:val="lt-LT"/>
        </w:rPr>
        <w:t>[užsakovo nurodoma suma]);</w:t>
      </w:r>
    </w:p>
    <w:p w14:paraId="315C67F5" w14:textId="42F56445" w:rsidR="00AC726C" w:rsidRPr="009B7BF2"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Nurodomos baudos už: </w:t>
      </w:r>
      <w:r w:rsidRPr="007E009F">
        <w:rPr>
          <w:rFonts w:cs="Times New Roman"/>
          <w:sz w:val="22"/>
          <w:lang w:val="lt-LT"/>
        </w:rPr>
        <w:t>kvalifikacijos</w:t>
      </w:r>
      <w:r w:rsidRPr="009B7BF2">
        <w:rPr>
          <w:rFonts w:cs="Times New Roman"/>
          <w:sz w:val="22"/>
          <w:lang w:val="lt-LT"/>
        </w:rPr>
        <w:t xml:space="preserve"> trūkumus;  Sutarties nutraukimas dėl kvalifikacijos trūkumų; netinkamus Sutartį vykdančius asmenis; Darbų vykdymą be dokumentų; statybvietės apsaugos reikalavimus; neteisėtą statybvietės naudojimą; delsimą ištaisyti defektus;  vėlavimą pateikti Grafiką; Darbų terminų praleidimą; Delspinigiai už pavėluotą mokėjimą; konfidencialios informacijos atskleidimą; pažeidimą nutraukus Sutartį; ekonominių kriterijų parametrų neapsiekimą; reikalavimo visą Sutarties galiojimo laikotarpį turėti galiojantį Aplinkos apsaugos vadybos sistemos standartą pažeidimą; už kiekvieną asmenį, kuris neturi statybininko ID arba nepranešė atitinkamų duomenų Skaidriai dirbančiojo tapatybės identifikavimo informacinės sistemos tvarkytojui: </w:t>
      </w:r>
      <w:r w:rsidRPr="009B7BF2">
        <w:rPr>
          <w:rFonts w:cs="Times New Roman"/>
          <w:sz w:val="22"/>
          <w:highlight w:val="lightGray"/>
          <w:lang w:val="lt-LT"/>
        </w:rPr>
        <w:t>([užsakovo nurodoma bauda]);</w:t>
      </w:r>
    </w:p>
    <w:p w14:paraId="27D639C9" w14:textId="711E5317" w:rsidR="00AC726C" w:rsidRPr="00A56F47" w:rsidRDefault="00AC726C">
      <w:pPr>
        <w:pStyle w:val="Sraopastraipa"/>
        <w:numPr>
          <w:ilvl w:val="1"/>
          <w:numId w:val="7"/>
        </w:numPr>
        <w:tabs>
          <w:tab w:val="left" w:pos="270"/>
        </w:tabs>
        <w:spacing w:after="0"/>
        <w:ind w:left="0" w:firstLine="709"/>
        <w:rPr>
          <w:rFonts w:cs="Times New Roman"/>
          <w:sz w:val="22"/>
          <w:lang w:val="lt-LT"/>
        </w:rPr>
      </w:pPr>
      <w:r w:rsidRPr="00A56F47">
        <w:rPr>
          <w:rFonts w:cs="Times New Roman"/>
          <w:sz w:val="22"/>
          <w:lang w:val="lt-LT"/>
        </w:rPr>
        <w:t xml:space="preserve">Sutarties </w:t>
      </w:r>
      <w:r w:rsidRPr="007E009F">
        <w:rPr>
          <w:rFonts w:cs="Times New Roman"/>
          <w:sz w:val="22"/>
          <w:lang w:val="lt-LT"/>
        </w:rPr>
        <w:t>įvykdymo užtikrinimas</w:t>
      </w:r>
      <w:r w:rsidR="00A56F47" w:rsidRPr="00A56F47">
        <w:rPr>
          <w:rFonts w:cs="Times New Roman"/>
          <w:sz w:val="22"/>
          <w:lang w:val="lt-LT"/>
        </w:rPr>
        <w:t xml:space="preserve"> [</w:t>
      </w:r>
      <w:r w:rsidR="00A56F47" w:rsidRPr="000326F6">
        <w:rPr>
          <w:rFonts w:cs="Times New Roman"/>
          <w:sz w:val="22"/>
          <w:highlight w:val="darkGray"/>
          <w:lang w:val="lt-LT"/>
        </w:rPr>
        <w:t>Taip/Ne</w:t>
      </w:r>
      <w:r w:rsidR="00A56F47" w:rsidRPr="00A56F47">
        <w:rPr>
          <w:rFonts w:cs="Times New Roman"/>
          <w:sz w:val="22"/>
          <w:lang w:val="lt-LT"/>
        </w:rPr>
        <w:t xml:space="preserve">]. Jei Taip, tai </w:t>
      </w:r>
      <w:r w:rsidR="00A56F47">
        <w:rPr>
          <w:rFonts w:cs="Times New Roman"/>
          <w:sz w:val="22"/>
          <w:lang w:val="lt-LT"/>
        </w:rPr>
        <w:t>s</w:t>
      </w:r>
      <w:r w:rsidRPr="00A56F47">
        <w:rPr>
          <w:rFonts w:cs="Times New Roman"/>
          <w:sz w:val="22"/>
          <w:lang w:val="lt-LT"/>
        </w:rPr>
        <w:t xml:space="preserve">utarties įvykdymo užtikrinimo suma </w:t>
      </w:r>
      <w:r w:rsidR="00A56F47" w:rsidRPr="00A56F47">
        <w:rPr>
          <w:rFonts w:cs="Times New Roman"/>
          <w:sz w:val="22"/>
          <w:lang w:val="lt-LT"/>
        </w:rPr>
        <w:t xml:space="preserve">5 </w:t>
      </w:r>
      <w:r w:rsidRPr="00A56F47">
        <w:rPr>
          <w:rFonts w:cs="Times New Roman"/>
          <w:sz w:val="22"/>
          <w:lang w:val="lt-LT"/>
        </w:rPr>
        <w:t>% nuo Pradinės sutarties vertės arba Sutarties kainos (be PVM), atsižvelgiant į tai, kuri yra didesnė;</w:t>
      </w:r>
    </w:p>
    <w:p w14:paraId="60738BFD" w14:textId="26BFAFD6" w:rsidR="00AC726C"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Garantinių </w:t>
      </w:r>
      <w:r w:rsidRPr="007E009F">
        <w:rPr>
          <w:rFonts w:cs="Times New Roman"/>
          <w:sz w:val="22"/>
          <w:lang w:val="lt-LT"/>
        </w:rPr>
        <w:t>įsipareigojimų</w:t>
      </w:r>
      <w:r w:rsidRPr="009B7BF2">
        <w:rPr>
          <w:rFonts w:cs="Times New Roman"/>
          <w:sz w:val="22"/>
          <w:lang w:val="lt-LT"/>
        </w:rPr>
        <w:t xml:space="preserve"> įvykdymo užtikrinim</w:t>
      </w:r>
      <w:r w:rsidR="00E836F3">
        <w:rPr>
          <w:rFonts w:cs="Times New Roman"/>
          <w:sz w:val="22"/>
          <w:lang w:val="lt-LT"/>
        </w:rPr>
        <w:t>o dydis procentais</w:t>
      </w:r>
      <w:r w:rsidRPr="009B7BF2">
        <w:rPr>
          <w:rFonts w:cs="Times New Roman"/>
          <w:sz w:val="22"/>
          <w:lang w:val="lt-LT"/>
        </w:rPr>
        <w:t>:</w:t>
      </w:r>
      <w:r w:rsidRPr="009B7BF2">
        <w:rPr>
          <w:rFonts w:cs="Times New Roman"/>
          <w:sz w:val="22"/>
          <w:highlight w:val="lightGray"/>
          <w:lang w:val="lt-LT"/>
        </w:rPr>
        <w:t xml:space="preserve"> ([5 – 10])</w:t>
      </w:r>
      <w:r w:rsidR="0032721E">
        <w:rPr>
          <w:rFonts w:cs="Times New Roman"/>
          <w:sz w:val="22"/>
          <w:lang w:val="lt-LT"/>
        </w:rPr>
        <w:t>.</w:t>
      </w:r>
    </w:p>
    <w:p w14:paraId="085D1A67" w14:textId="6F99C0D6"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 Užsakovas negali numatyti mažesnės sumos negu 5 % nuo Statybos darbų kainos su PVM</w:t>
      </w:r>
    </w:p>
    <w:sectPr w:rsidR="00507E7D" w:rsidRPr="00507E7D" w:rsidSect="009E7F4D">
      <w:head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Ramūnas Valiulis" w:date="2025-03-19T13:43:00Z" w:initials="RV">
    <w:p w14:paraId="3453EBAC" w14:textId="77777777" w:rsidR="00E60C36" w:rsidRDefault="00E60C36" w:rsidP="00E60C36">
      <w:pPr>
        <w:pStyle w:val="Komentarotekstas"/>
        <w:jc w:val="left"/>
      </w:pPr>
      <w:r>
        <w:rPr>
          <w:rStyle w:val="Komentaronuoroda"/>
        </w:rPr>
        <w:annotationRef/>
      </w:r>
      <w:r>
        <w:t>1 ir 2 kategorijai - 1-12 mėn., 3 kategorijai - 3-18 mėn.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53EB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B214BC" w16cex:dateUtc="2025-03-19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53EBAC" w16cid:durableId="6BB214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E37B3" w14:textId="77777777" w:rsidR="004B67C2" w:rsidRDefault="004B67C2" w:rsidP="00801B4C">
      <w:pPr>
        <w:spacing w:after="0"/>
      </w:pPr>
      <w:r>
        <w:separator/>
      </w:r>
    </w:p>
  </w:endnote>
  <w:endnote w:type="continuationSeparator" w:id="0">
    <w:p w14:paraId="751E0DE1" w14:textId="77777777" w:rsidR="004B67C2" w:rsidRDefault="004B67C2"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CE87F" w14:textId="77777777" w:rsidR="004B67C2" w:rsidRDefault="004B67C2" w:rsidP="00801B4C">
      <w:pPr>
        <w:spacing w:after="0"/>
      </w:pPr>
      <w:r>
        <w:separator/>
      </w:r>
    </w:p>
  </w:footnote>
  <w:footnote w:type="continuationSeparator" w:id="0">
    <w:p w14:paraId="3219C6E6" w14:textId="77777777" w:rsidR="004B67C2" w:rsidRDefault="004B67C2" w:rsidP="00801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46" w:type="pct"/>
      <w:tblInd w:w="5" w:type="dxa"/>
      <w:tblLayout w:type="fixed"/>
      <w:tblLook w:val="04A0" w:firstRow="1" w:lastRow="0" w:firstColumn="1" w:lastColumn="0" w:noHBand="0" w:noVBand="1"/>
    </w:tblPr>
    <w:tblGrid>
      <w:gridCol w:w="7215"/>
      <w:gridCol w:w="2418"/>
    </w:tblGrid>
    <w:tr w:rsidR="00594731" w:rsidRPr="00801B4C" w14:paraId="049DC71B" w14:textId="77777777" w:rsidTr="00F673C7">
      <w:trPr>
        <w:trHeight w:val="568"/>
      </w:trPr>
      <w:tc>
        <w:tcPr>
          <w:tcW w:w="3745" w:type="pct"/>
          <w:shd w:val="clear" w:color="auto" w:fill="auto"/>
          <w:tcMar>
            <w:left w:w="0" w:type="dxa"/>
            <w:right w:w="0" w:type="dxa"/>
          </w:tcMar>
        </w:tcPr>
        <w:p w14:paraId="2FC04CEC" w14:textId="77777777" w:rsidR="00AC2F0A" w:rsidRPr="00AC2F0A" w:rsidRDefault="00AC2F0A" w:rsidP="00801B4C">
          <w:pPr>
            <w:widowControl w:val="0"/>
            <w:autoSpaceDE w:val="0"/>
            <w:autoSpaceDN w:val="0"/>
            <w:adjustRightInd w:val="0"/>
            <w:spacing w:after="0"/>
            <w:rPr>
              <w:rFonts w:eastAsia="MS Mincho" w:cs="Times New Roman"/>
              <w:sz w:val="20"/>
              <w:szCs w:val="20"/>
              <w:lang w:eastAsia="ja-JP"/>
            </w:rPr>
          </w:pPr>
          <w:r w:rsidRPr="00AC2F0A">
            <w:rPr>
              <w:rFonts w:eastAsia="MS Mincho" w:cs="Times New Roman"/>
              <w:sz w:val="20"/>
              <w:szCs w:val="20"/>
              <w:lang w:eastAsia="ja-JP"/>
            </w:rPr>
            <w:t>PASTATŲ PAPRASTOJO REMONTO DARBAI, SIEKIANT SUKURTI DINAMINĘ PIRKIMO SISTEMĄ</w:t>
          </w:r>
        </w:p>
        <w:p w14:paraId="470C5E8A" w14:textId="12B47384" w:rsidR="00594731" w:rsidRPr="00BA1789" w:rsidRDefault="00594731" w:rsidP="00801B4C">
          <w:pPr>
            <w:widowControl w:val="0"/>
            <w:autoSpaceDE w:val="0"/>
            <w:autoSpaceDN w:val="0"/>
            <w:adjustRightInd w:val="0"/>
            <w:spacing w:after="0"/>
            <w:rPr>
              <w:rFonts w:eastAsia="MS Mincho" w:cs="Times New Roman"/>
              <w:sz w:val="20"/>
              <w:szCs w:val="20"/>
              <w:lang w:eastAsia="ja-JP"/>
            </w:rPr>
          </w:pPr>
          <w:r>
            <w:rPr>
              <w:rFonts w:eastAsia="MS Mincho" w:cs="Times New Roman"/>
              <w:sz w:val="20"/>
              <w:szCs w:val="20"/>
              <w:lang w:eastAsia="ja-JP"/>
            </w:rPr>
            <w:t xml:space="preserve">PIRKIMO </w:t>
          </w:r>
          <w:r w:rsidRPr="00BA1789">
            <w:rPr>
              <w:rFonts w:eastAsia="MS Mincho" w:cs="Times New Roman"/>
              <w:sz w:val="20"/>
              <w:szCs w:val="20"/>
              <w:lang w:eastAsia="ja-JP"/>
            </w:rPr>
            <w:t>DOKUMENTAI</w:t>
          </w:r>
        </w:p>
        <w:p w14:paraId="4093A176" w14:textId="78781FAD" w:rsidR="00552AC5" w:rsidRPr="00801B4C" w:rsidRDefault="00552AC5" w:rsidP="00B66B64">
          <w:pPr>
            <w:widowControl w:val="0"/>
            <w:autoSpaceDE w:val="0"/>
            <w:autoSpaceDN w:val="0"/>
            <w:adjustRightInd w:val="0"/>
            <w:spacing w:after="0"/>
            <w:rPr>
              <w:rFonts w:eastAsia="MS Mincho" w:cs="Times New Roman"/>
              <w:sz w:val="20"/>
              <w:szCs w:val="20"/>
              <w:lang w:val="cs-CZ" w:eastAsia="ja-JP"/>
            </w:rPr>
          </w:pPr>
        </w:p>
      </w:tc>
      <w:tc>
        <w:tcPr>
          <w:tcW w:w="1255" w:type="pct"/>
          <w:shd w:val="clear" w:color="auto" w:fill="auto"/>
        </w:tcPr>
        <w:p w14:paraId="7AA5F0B9" w14:textId="77777777"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4F2A2B7B"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Konkretus pirkimas DPS</w:t>
          </w:r>
        </w:p>
        <w:p w14:paraId="626CD7C0" w14:textId="15C7675B" w:rsidR="00594731" w:rsidRPr="00801B4C" w:rsidRDefault="00594731"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sidR="00D826EA">
            <w:rPr>
              <w:rFonts w:eastAsia="MS Mincho" w:cs="Times New Roman"/>
              <w:noProof/>
              <w:sz w:val="20"/>
              <w:szCs w:val="20"/>
              <w:lang w:val="cs-CZ" w:eastAsia="ja-JP"/>
            </w:rPr>
            <w:t>1</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sidR="00D826EA">
            <w:rPr>
              <w:rFonts w:eastAsia="MS Mincho" w:cs="Times New Roman"/>
              <w:noProof/>
              <w:sz w:val="20"/>
              <w:szCs w:val="20"/>
              <w:lang w:val="cs-CZ" w:eastAsia="ja-JP"/>
            </w:rPr>
            <w:t>11</w:t>
          </w:r>
          <w:r>
            <w:rPr>
              <w:rFonts w:eastAsia="MS Mincho" w:cs="Times New Roman"/>
              <w:noProof/>
              <w:sz w:val="20"/>
              <w:szCs w:val="20"/>
              <w:lang w:val="cs-CZ" w:eastAsia="ja-JP"/>
            </w:rPr>
            <w:fldChar w:fldCharType="end"/>
          </w:r>
        </w:p>
      </w:tc>
    </w:tr>
  </w:tbl>
  <w:p w14:paraId="33EC0EEE" w14:textId="77777777" w:rsidR="00594731" w:rsidRDefault="0059473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7D68"/>
    <w:multiLevelType w:val="multilevel"/>
    <w:tmpl w:val="B442F722"/>
    <w:lvl w:ilvl="0">
      <w:start w:val="1"/>
      <w:numFmt w:val="upperRoman"/>
      <w:pStyle w:val="Antrat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85701E9"/>
    <w:multiLevelType w:val="multilevel"/>
    <w:tmpl w:val="F382759A"/>
    <w:lvl w:ilvl="0">
      <w:start w:val="5"/>
      <w:numFmt w:val="decimal"/>
      <w:lvlText w:val="%1."/>
      <w:lvlJc w:val="left"/>
      <w:pPr>
        <w:ind w:left="624" w:hanging="624"/>
      </w:pPr>
      <w:rPr>
        <w:rFonts w:hint="default"/>
      </w:rPr>
    </w:lvl>
    <w:lvl w:ilvl="1">
      <w:start w:val="20"/>
      <w:numFmt w:val="decimal"/>
      <w:lvlText w:val="%1.%2."/>
      <w:lvlJc w:val="left"/>
      <w:pPr>
        <w:ind w:left="1029" w:hanging="624"/>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 w15:restartNumberingAfterBreak="0">
    <w:nsid w:val="23A40DC7"/>
    <w:multiLevelType w:val="multilevel"/>
    <w:tmpl w:val="73F2AF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510FA9"/>
    <w:multiLevelType w:val="multilevel"/>
    <w:tmpl w:val="FBD4AE12"/>
    <w:lvl w:ilvl="0">
      <w:start w:val="7"/>
      <w:numFmt w:val="decimal"/>
      <w:lvlText w:val="%1."/>
      <w:lvlJc w:val="left"/>
      <w:pPr>
        <w:ind w:left="516" w:hanging="516"/>
      </w:pPr>
      <w:rPr>
        <w:rFonts w:hint="default"/>
      </w:rPr>
    </w:lvl>
    <w:lvl w:ilvl="1">
      <w:start w:val="1"/>
      <w:numFmt w:val="decimal"/>
      <w:lvlText w:val="%1.%2."/>
      <w:lvlJc w:val="left"/>
      <w:pPr>
        <w:ind w:left="696" w:hanging="516"/>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4B3151C0"/>
    <w:multiLevelType w:val="multilevel"/>
    <w:tmpl w:val="1032D1E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0AE2B85"/>
    <w:multiLevelType w:val="multilevel"/>
    <w:tmpl w:val="E97A8D10"/>
    <w:lvl w:ilvl="0">
      <w:start w:val="6"/>
      <w:numFmt w:val="decimal"/>
      <w:lvlText w:val="%1."/>
      <w:lvlJc w:val="left"/>
      <w:pPr>
        <w:ind w:left="516" w:hanging="516"/>
      </w:pPr>
      <w:rPr>
        <w:rFonts w:hint="default"/>
        <w:b/>
      </w:rPr>
    </w:lvl>
    <w:lvl w:ilvl="1">
      <w:start w:val="1"/>
      <w:numFmt w:val="decimal"/>
      <w:lvlText w:val="%1.%2."/>
      <w:lvlJc w:val="left"/>
      <w:pPr>
        <w:ind w:left="696" w:hanging="516"/>
      </w:pPr>
      <w:rPr>
        <w:rFonts w:hint="default"/>
        <w:b/>
      </w:rPr>
    </w:lvl>
    <w:lvl w:ilvl="2">
      <w:start w:val="1"/>
      <w:numFmt w:val="decimal"/>
      <w:lvlText w:val="%1.%2.%3)"/>
      <w:lvlJc w:val="left"/>
      <w:pPr>
        <w:ind w:left="1080" w:hanging="720"/>
      </w:pPr>
      <w:rPr>
        <w:rFonts w:hint="default"/>
        <w:b w:val="0"/>
        <w:bCs/>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7" w15:restartNumberingAfterBreak="0">
    <w:nsid w:val="6C262C59"/>
    <w:multiLevelType w:val="hybridMultilevel"/>
    <w:tmpl w:val="404AA4CE"/>
    <w:lvl w:ilvl="0" w:tplc="46323CDE">
      <w:start w:val="1"/>
      <w:numFmt w:val="decimal"/>
      <w:lvlText w:val="%1)"/>
      <w:lvlJc w:val="left"/>
      <w:pPr>
        <w:ind w:left="720" w:hanging="360"/>
      </w:pPr>
      <w:rPr>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8B345C"/>
    <w:multiLevelType w:val="multilevel"/>
    <w:tmpl w:val="DC344E2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656571417">
    <w:abstractNumId w:val="4"/>
  </w:num>
  <w:num w:numId="2" w16cid:durableId="573976759">
    <w:abstractNumId w:val="0"/>
  </w:num>
  <w:num w:numId="3" w16cid:durableId="1537543511">
    <w:abstractNumId w:val="7"/>
  </w:num>
  <w:num w:numId="4" w16cid:durableId="1233155900">
    <w:abstractNumId w:val="5"/>
  </w:num>
  <w:num w:numId="5" w16cid:durableId="1839156065">
    <w:abstractNumId w:val="2"/>
  </w:num>
  <w:num w:numId="6" w16cid:durableId="368652585">
    <w:abstractNumId w:val="6"/>
  </w:num>
  <w:num w:numId="7" w16cid:durableId="569073037">
    <w:abstractNumId w:val="8"/>
  </w:num>
  <w:num w:numId="8" w16cid:durableId="1200166160">
    <w:abstractNumId w:val="3"/>
  </w:num>
  <w:num w:numId="9" w16cid:durableId="356588058">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ūnas Valiulis">
    <w15:presenceInfo w15:providerId="AD" w15:userId="S::r.valiulis@cpo.lt::29de3dba-9c72-48f3-9aca-4975edea6b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8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049D"/>
    <w:rsid w:val="00004260"/>
    <w:rsid w:val="0000631E"/>
    <w:rsid w:val="0001084E"/>
    <w:rsid w:val="00010F4B"/>
    <w:rsid w:val="0001109B"/>
    <w:rsid w:val="0001233E"/>
    <w:rsid w:val="000125FF"/>
    <w:rsid w:val="00013A5E"/>
    <w:rsid w:val="00014AAC"/>
    <w:rsid w:val="0001564C"/>
    <w:rsid w:val="000169E6"/>
    <w:rsid w:val="00020842"/>
    <w:rsid w:val="00023A81"/>
    <w:rsid w:val="0002423D"/>
    <w:rsid w:val="00030D96"/>
    <w:rsid w:val="00030DBC"/>
    <w:rsid w:val="00031843"/>
    <w:rsid w:val="000326F6"/>
    <w:rsid w:val="00032EC3"/>
    <w:rsid w:val="0003331A"/>
    <w:rsid w:val="00033E38"/>
    <w:rsid w:val="00034C37"/>
    <w:rsid w:val="00034DD5"/>
    <w:rsid w:val="00034FA6"/>
    <w:rsid w:val="00040412"/>
    <w:rsid w:val="000405D8"/>
    <w:rsid w:val="000412A2"/>
    <w:rsid w:val="00042F96"/>
    <w:rsid w:val="00044604"/>
    <w:rsid w:val="00045EEE"/>
    <w:rsid w:val="0004627C"/>
    <w:rsid w:val="000467ED"/>
    <w:rsid w:val="000471CA"/>
    <w:rsid w:val="000472EF"/>
    <w:rsid w:val="000522D2"/>
    <w:rsid w:val="00053A5D"/>
    <w:rsid w:val="00054E59"/>
    <w:rsid w:val="00056B98"/>
    <w:rsid w:val="00056E06"/>
    <w:rsid w:val="000570E1"/>
    <w:rsid w:val="000600C2"/>
    <w:rsid w:val="000606C5"/>
    <w:rsid w:val="000644F7"/>
    <w:rsid w:val="0007030A"/>
    <w:rsid w:val="00070555"/>
    <w:rsid w:val="00070F80"/>
    <w:rsid w:val="00072971"/>
    <w:rsid w:val="00073B50"/>
    <w:rsid w:val="000762C7"/>
    <w:rsid w:val="00077A2F"/>
    <w:rsid w:val="00080C10"/>
    <w:rsid w:val="000818EF"/>
    <w:rsid w:val="00081F5E"/>
    <w:rsid w:val="00083E13"/>
    <w:rsid w:val="000858D3"/>
    <w:rsid w:val="0008600B"/>
    <w:rsid w:val="0008795B"/>
    <w:rsid w:val="00090FBC"/>
    <w:rsid w:val="000918AF"/>
    <w:rsid w:val="00091FCA"/>
    <w:rsid w:val="0009200F"/>
    <w:rsid w:val="00093D0D"/>
    <w:rsid w:val="000942F5"/>
    <w:rsid w:val="000950BB"/>
    <w:rsid w:val="000953A5"/>
    <w:rsid w:val="000A024E"/>
    <w:rsid w:val="000A182F"/>
    <w:rsid w:val="000A3AEC"/>
    <w:rsid w:val="000B4EEB"/>
    <w:rsid w:val="000B5065"/>
    <w:rsid w:val="000B551A"/>
    <w:rsid w:val="000C0D84"/>
    <w:rsid w:val="000C0ECC"/>
    <w:rsid w:val="000C447D"/>
    <w:rsid w:val="000C5579"/>
    <w:rsid w:val="000C7329"/>
    <w:rsid w:val="000C7EBC"/>
    <w:rsid w:val="000D038F"/>
    <w:rsid w:val="000D08E4"/>
    <w:rsid w:val="000D0AD2"/>
    <w:rsid w:val="000D0D42"/>
    <w:rsid w:val="000D1981"/>
    <w:rsid w:val="000D2577"/>
    <w:rsid w:val="000D26DD"/>
    <w:rsid w:val="000D2D5C"/>
    <w:rsid w:val="000D34B1"/>
    <w:rsid w:val="000D49CC"/>
    <w:rsid w:val="000D677A"/>
    <w:rsid w:val="000E0A63"/>
    <w:rsid w:val="000E1B0D"/>
    <w:rsid w:val="000E2C39"/>
    <w:rsid w:val="000E31A4"/>
    <w:rsid w:val="000E4EF6"/>
    <w:rsid w:val="000E52B1"/>
    <w:rsid w:val="000F08AE"/>
    <w:rsid w:val="000F0C02"/>
    <w:rsid w:val="000F1ACF"/>
    <w:rsid w:val="000F2159"/>
    <w:rsid w:val="000F2E9E"/>
    <w:rsid w:val="000F2EFE"/>
    <w:rsid w:val="000F392D"/>
    <w:rsid w:val="000F3EBC"/>
    <w:rsid w:val="000F410D"/>
    <w:rsid w:val="000F439C"/>
    <w:rsid w:val="000F4484"/>
    <w:rsid w:val="000F4F6D"/>
    <w:rsid w:val="000F5786"/>
    <w:rsid w:val="000F58DA"/>
    <w:rsid w:val="000F59C7"/>
    <w:rsid w:val="000F7E60"/>
    <w:rsid w:val="0010040C"/>
    <w:rsid w:val="00105658"/>
    <w:rsid w:val="00106634"/>
    <w:rsid w:val="00110714"/>
    <w:rsid w:val="001124A7"/>
    <w:rsid w:val="00112659"/>
    <w:rsid w:val="00115849"/>
    <w:rsid w:val="00115B83"/>
    <w:rsid w:val="00115F1D"/>
    <w:rsid w:val="00116AEC"/>
    <w:rsid w:val="00116C47"/>
    <w:rsid w:val="00121F6F"/>
    <w:rsid w:val="001226B2"/>
    <w:rsid w:val="001226CA"/>
    <w:rsid w:val="00122B09"/>
    <w:rsid w:val="00122E79"/>
    <w:rsid w:val="0012317D"/>
    <w:rsid w:val="0012326A"/>
    <w:rsid w:val="00125CFB"/>
    <w:rsid w:val="00125CFD"/>
    <w:rsid w:val="0012604E"/>
    <w:rsid w:val="00126408"/>
    <w:rsid w:val="00126C16"/>
    <w:rsid w:val="00130969"/>
    <w:rsid w:val="0013282F"/>
    <w:rsid w:val="0013331B"/>
    <w:rsid w:val="001349AF"/>
    <w:rsid w:val="00134CB9"/>
    <w:rsid w:val="00136E46"/>
    <w:rsid w:val="00136EC4"/>
    <w:rsid w:val="00137E13"/>
    <w:rsid w:val="001429B4"/>
    <w:rsid w:val="00142AC8"/>
    <w:rsid w:val="00143D43"/>
    <w:rsid w:val="00144A9B"/>
    <w:rsid w:val="00144B88"/>
    <w:rsid w:val="0014561B"/>
    <w:rsid w:val="00147A9B"/>
    <w:rsid w:val="00147EC6"/>
    <w:rsid w:val="00150C6A"/>
    <w:rsid w:val="00150F2E"/>
    <w:rsid w:val="00151E8D"/>
    <w:rsid w:val="0015202A"/>
    <w:rsid w:val="001522D5"/>
    <w:rsid w:val="00152632"/>
    <w:rsid w:val="00153499"/>
    <w:rsid w:val="0015494E"/>
    <w:rsid w:val="001554EA"/>
    <w:rsid w:val="00155503"/>
    <w:rsid w:val="00155576"/>
    <w:rsid w:val="00157954"/>
    <w:rsid w:val="00160A7F"/>
    <w:rsid w:val="00162C7F"/>
    <w:rsid w:val="00163C67"/>
    <w:rsid w:val="001641D0"/>
    <w:rsid w:val="00165EE5"/>
    <w:rsid w:val="001660D0"/>
    <w:rsid w:val="00167112"/>
    <w:rsid w:val="00170277"/>
    <w:rsid w:val="001705AA"/>
    <w:rsid w:val="0017076E"/>
    <w:rsid w:val="00171575"/>
    <w:rsid w:val="001733CF"/>
    <w:rsid w:val="00174122"/>
    <w:rsid w:val="00175B6F"/>
    <w:rsid w:val="00181555"/>
    <w:rsid w:val="001817A8"/>
    <w:rsid w:val="00181C1E"/>
    <w:rsid w:val="00185001"/>
    <w:rsid w:val="001859C2"/>
    <w:rsid w:val="00185E24"/>
    <w:rsid w:val="00186A87"/>
    <w:rsid w:val="00191825"/>
    <w:rsid w:val="00193E24"/>
    <w:rsid w:val="00197513"/>
    <w:rsid w:val="001A0CAC"/>
    <w:rsid w:val="001A248D"/>
    <w:rsid w:val="001A6C64"/>
    <w:rsid w:val="001A7DC9"/>
    <w:rsid w:val="001B0443"/>
    <w:rsid w:val="001B2731"/>
    <w:rsid w:val="001B27DF"/>
    <w:rsid w:val="001B4773"/>
    <w:rsid w:val="001B501A"/>
    <w:rsid w:val="001B5295"/>
    <w:rsid w:val="001B53F1"/>
    <w:rsid w:val="001B5569"/>
    <w:rsid w:val="001B62D2"/>
    <w:rsid w:val="001B6BE1"/>
    <w:rsid w:val="001B6FDC"/>
    <w:rsid w:val="001C069E"/>
    <w:rsid w:val="001C0737"/>
    <w:rsid w:val="001C1A76"/>
    <w:rsid w:val="001C54FE"/>
    <w:rsid w:val="001C5637"/>
    <w:rsid w:val="001C65DF"/>
    <w:rsid w:val="001C67BD"/>
    <w:rsid w:val="001C6A58"/>
    <w:rsid w:val="001C7098"/>
    <w:rsid w:val="001C7C99"/>
    <w:rsid w:val="001C7D0B"/>
    <w:rsid w:val="001D1313"/>
    <w:rsid w:val="001D1C3A"/>
    <w:rsid w:val="001D1E8E"/>
    <w:rsid w:val="001D2270"/>
    <w:rsid w:val="001D2B9E"/>
    <w:rsid w:val="001D3C1F"/>
    <w:rsid w:val="001D4AD7"/>
    <w:rsid w:val="001D5038"/>
    <w:rsid w:val="001D5D84"/>
    <w:rsid w:val="001D644E"/>
    <w:rsid w:val="001E037B"/>
    <w:rsid w:val="001E48CF"/>
    <w:rsid w:val="001E4F84"/>
    <w:rsid w:val="001E6AD1"/>
    <w:rsid w:val="001F3E6F"/>
    <w:rsid w:val="001F432D"/>
    <w:rsid w:val="001F461D"/>
    <w:rsid w:val="001F4C82"/>
    <w:rsid w:val="001F4EB4"/>
    <w:rsid w:val="001F60A0"/>
    <w:rsid w:val="001F61BF"/>
    <w:rsid w:val="001F64DC"/>
    <w:rsid w:val="001F6D86"/>
    <w:rsid w:val="002002F7"/>
    <w:rsid w:val="002004BC"/>
    <w:rsid w:val="00200C7C"/>
    <w:rsid w:val="00201CCF"/>
    <w:rsid w:val="00203F40"/>
    <w:rsid w:val="0020457F"/>
    <w:rsid w:val="002064F5"/>
    <w:rsid w:val="0020799D"/>
    <w:rsid w:val="00210978"/>
    <w:rsid w:val="002109ED"/>
    <w:rsid w:val="00211A4F"/>
    <w:rsid w:val="002132D0"/>
    <w:rsid w:val="00214E5E"/>
    <w:rsid w:val="00215A17"/>
    <w:rsid w:val="002179DC"/>
    <w:rsid w:val="0022274F"/>
    <w:rsid w:val="0022365A"/>
    <w:rsid w:val="002244B8"/>
    <w:rsid w:val="00225B82"/>
    <w:rsid w:val="00225CF2"/>
    <w:rsid w:val="0022701A"/>
    <w:rsid w:val="0023006F"/>
    <w:rsid w:val="00230E6D"/>
    <w:rsid w:val="00230FF0"/>
    <w:rsid w:val="0023196A"/>
    <w:rsid w:val="002326DD"/>
    <w:rsid w:val="00233F73"/>
    <w:rsid w:val="002341E6"/>
    <w:rsid w:val="00241456"/>
    <w:rsid w:val="00242370"/>
    <w:rsid w:val="002437E6"/>
    <w:rsid w:val="002447B1"/>
    <w:rsid w:val="00247F02"/>
    <w:rsid w:val="002505F8"/>
    <w:rsid w:val="00251481"/>
    <w:rsid w:val="00252542"/>
    <w:rsid w:val="00252BF0"/>
    <w:rsid w:val="00255624"/>
    <w:rsid w:val="00256296"/>
    <w:rsid w:val="0025689F"/>
    <w:rsid w:val="00261B6F"/>
    <w:rsid w:val="00261FAE"/>
    <w:rsid w:val="00262744"/>
    <w:rsid w:val="002634C6"/>
    <w:rsid w:val="00263F6B"/>
    <w:rsid w:val="00266372"/>
    <w:rsid w:val="00267098"/>
    <w:rsid w:val="002677C5"/>
    <w:rsid w:val="00267E09"/>
    <w:rsid w:val="0027059D"/>
    <w:rsid w:val="00271C54"/>
    <w:rsid w:val="00271FEE"/>
    <w:rsid w:val="00273217"/>
    <w:rsid w:val="00273623"/>
    <w:rsid w:val="00273A5E"/>
    <w:rsid w:val="0027401B"/>
    <w:rsid w:val="00274B50"/>
    <w:rsid w:val="0027505E"/>
    <w:rsid w:val="00275BCA"/>
    <w:rsid w:val="00275CE7"/>
    <w:rsid w:val="00276A77"/>
    <w:rsid w:val="00281493"/>
    <w:rsid w:val="00282B39"/>
    <w:rsid w:val="00283F44"/>
    <w:rsid w:val="002878AA"/>
    <w:rsid w:val="00287F87"/>
    <w:rsid w:val="00290574"/>
    <w:rsid w:val="00291003"/>
    <w:rsid w:val="0029121A"/>
    <w:rsid w:val="00292100"/>
    <w:rsid w:val="00293CD5"/>
    <w:rsid w:val="0029689C"/>
    <w:rsid w:val="002977E9"/>
    <w:rsid w:val="002A047C"/>
    <w:rsid w:val="002A0EFD"/>
    <w:rsid w:val="002A0FA5"/>
    <w:rsid w:val="002A7341"/>
    <w:rsid w:val="002A751E"/>
    <w:rsid w:val="002B0156"/>
    <w:rsid w:val="002B13DB"/>
    <w:rsid w:val="002B18EF"/>
    <w:rsid w:val="002B2DD6"/>
    <w:rsid w:val="002B3228"/>
    <w:rsid w:val="002B39A7"/>
    <w:rsid w:val="002B6C9E"/>
    <w:rsid w:val="002B7E4A"/>
    <w:rsid w:val="002C0EA4"/>
    <w:rsid w:val="002C2D86"/>
    <w:rsid w:val="002C3370"/>
    <w:rsid w:val="002C457F"/>
    <w:rsid w:val="002C6107"/>
    <w:rsid w:val="002D2282"/>
    <w:rsid w:val="002D37BB"/>
    <w:rsid w:val="002D496C"/>
    <w:rsid w:val="002D52F9"/>
    <w:rsid w:val="002D5486"/>
    <w:rsid w:val="002D5C53"/>
    <w:rsid w:val="002D7041"/>
    <w:rsid w:val="002D77E2"/>
    <w:rsid w:val="002E0511"/>
    <w:rsid w:val="002E3277"/>
    <w:rsid w:val="002E4027"/>
    <w:rsid w:val="002E448C"/>
    <w:rsid w:val="002E5BF5"/>
    <w:rsid w:val="002E6987"/>
    <w:rsid w:val="002E6B47"/>
    <w:rsid w:val="002E6DF4"/>
    <w:rsid w:val="002E7180"/>
    <w:rsid w:val="002E7793"/>
    <w:rsid w:val="002E79E3"/>
    <w:rsid w:val="002F01CD"/>
    <w:rsid w:val="002F1346"/>
    <w:rsid w:val="002F178B"/>
    <w:rsid w:val="002F28AA"/>
    <w:rsid w:val="002F30FD"/>
    <w:rsid w:val="002F32B6"/>
    <w:rsid w:val="002F3509"/>
    <w:rsid w:val="002F40C4"/>
    <w:rsid w:val="002F4721"/>
    <w:rsid w:val="002F48F7"/>
    <w:rsid w:val="002F6508"/>
    <w:rsid w:val="002F76E6"/>
    <w:rsid w:val="0030032D"/>
    <w:rsid w:val="003009B1"/>
    <w:rsid w:val="003019FD"/>
    <w:rsid w:val="00304EBA"/>
    <w:rsid w:val="0030690D"/>
    <w:rsid w:val="00307996"/>
    <w:rsid w:val="00310914"/>
    <w:rsid w:val="00310D1F"/>
    <w:rsid w:val="00310F29"/>
    <w:rsid w:val="00311AFD"/>
    <w:rsid w:val="00312BEC"/>
    <w:rsid w:val="003136CF"/>
    <w:rsid w:val="00313D0D"/>
    <w:rsid w:val="00313D0E"/>
    <w:rsid w:val="00314292"/>
    <w:rsid w:val="00315321"/>
    <w:rsid w:val="00321A39"/>
    <w:rsid w:val="0032375A"/>
    <w:rsid w:val="00324566"/>
    <w:rsid w:val="00326C45"/>
    <w:rsid w:val="0032721E"/>
    <w:rsid w:val="00327AEE"/>
    <w:rsid w:val="00330E30"/>
    <w:rsid w:val="00331401"/>
    <w:rsid w:val="003326A6"/>
    <w:rsid w:val="00334BA4"/>
    <w:rsid w:val="00336C97"/>
    <w:rsid w:val="003411B3"/>
    <w:rsid w:val="00344E1C"/>
    <w:rsid w:val="00344E5A"/>
    <w:rsid w:val="00345A7E"/>
    <w:rsid w:val="0034643E"/>
    <w:rsid w:val="003474EA"/>
    <w:rsid w:val="003479AB"/>
    <w:rsid w:val="0035189D"/>
    <w:rsid w:val="0035194F"/>
    <w:rsid w:val="00351D99"/>
    <w:rsid w:val="00352ABD"/>
    <w:rsid w:val="00352D89"/>
    <w:rsid w:val="0035413D"/>
    <w:rsid w:val="00354A33"/>
    <w:rsid w:val="00354DE6"/>
    <w:rsid w:val="00354F97"/>
    <w:rsid w:val="003552E6"/>
    <w:rsid w:val="00355449"/>
    <w:rsid w:val="00356B2E"/>
    <w:rsid w:val="00356D33"/>
    <w:rsid w:val="00356EEE"/>
    <w:rsid w:val="00357A9D"/>
    <w:rsid w:val="003613F2"/>
    <w:rsid w:val="00361C23"/>
    <w:rsid w:val="00361EEA"/>
    <w:rsid w:val="00364A33"/>
    <w:rsid w:val="00371253"/>
    <w:rsid w:val="003717AD"/>
    <w:rsid w:val="00372A6E"/>
    <w:rsid w:val="00372A91"/>
    <w:rsid w:val="0037490C"/>
    <w:rsid w:val="0037548D"/>
    <w:rsid w:val="0037593F"/>
    <w:rsid w:val="00375B20"/>
    <w:rsid w:val="00376B85"/>
    <w:rsid w:val="003777D7"/>
    <w:rsid w:val="00377D70"/>
    <w:rsid w:val="003803FB"/>
    <w:rsid w:val="0038132B"/>
    <w:rsid w:val="00382DDB"/>
    <w:rsid w:val="00383487"/>
    <w:rsid w:val="0038397F"/>
    <w:rsid w:val="00384A57"/>
    <w:rsid w:val="00385849"/>
    <w:rsid w:val="00392E4C"/>
    <w:rsid w:val="003939AA"/>
    <w:rsid w:val="00395C97"/>
    <w:rsid w:val="003A151F"/>
    <w:rsid w:val="003A1E07"/>
    <w:rsid w:val="003A2794"/>
    <w:rsid w:val="003A309D"/>
    <w:rsid w:val="003A34C5"/>
    <w:rsid w:val="003A3709"/>
    <w:rsid w:val="003A3A86"/>
    <w:rsid w:val="003A4240"/>
    <w:rsid w:val="003A5A21"/>
    <w:rsid w:val="003A6793"/>
    <w:rsid w:val="003A679E"/>
    <w:rsid w:val="003B0997"/>
    <w:rsid w:val="003B1A3E"/>
    <w:rsid w:val="003B22E8"/>
    <w:rsid w:val="003B2686"/>
    <w:rsid w:val="003B5072"/>
    <w:rsid w:val="003B7102"/>
    <w:rsid w:val="003B78BE"/>
    <w:rsid w:val="003C03E3"/>
    <w:rsid w:val="003C213C"/>
    <w:rsid w:val="003C3502"/>
    <w:rsid w:val="003C5F1E"/>
    <w:rsid w:val="003C5F95"/>
    <w:rsid w:val="003C632B"/>
    <w:rsid w:val="003C6BBE"/>
    <w:rsid w:val="003C6DB7"/>
    <w:rsid w:val="003D6B14"/>
    <w:rsid w:val="003D7441"/>
    <w:rsid w:val="003D7579"/>
    <w:rsid w:val="003D796F"/>
    <w:rsid w:val="003E1B17"/>
    <w:rsid w:val="003E1FF8"/>
    <w:rsid w:val="003E27F6"/>
    <w:rsid w:val="003E53F6"/>
    <w:rsid w:val="003E66DC"/>
    <w:rsid w:val="003E6798"/>
    <w:rsid w:val="003E73AA"/>
    <w:rsid w:val="003E7674"/>
    <w:rsid w:val="003F0468"/>
    <w:rsid w:val="003F1252"/>
    <w:rsid w:val="003F1865"/>
    <w:rsid w:val="003F1D37"/>
    <w:rsid w:val="003F1DCF"/>
    <w:rsid w:val="003F38D7"/>
    <w:rsid w:val="003F3D6A"/>
    <w:rsid w:val="003F470C"/>
    <w:rsid w:val="004005A1"/>
    <w:rsid w:val="00400A4E"/>
    <w:rsid w:val="004019F3"/>
    <w:rsid w:val="00401E55"/>
    <w:rsid w:val="0040422C"/>
    <w:rsid w:val="00405115"/>
    <w:rsid w:val="0040511E"/>
    <w:rsid w:val="00405442"/>
    <w:rsid w:val="0040596E"/>
    <w:rsid w:val="004062C7"/>
    <w:rsid w:val="00406339"/>
    <w:rsid w:val="004071C2"/>
    <w:rsid w:val="00407B16"/>
    <w:rsid w:val="00410789"/>
    <w:rsid w:val="00412887"/>
    <w:rsid w:val="00412B63"/>
    <w:rsid w:val="0041531F"/>
    <w:rsid w:val="00420C66"/>
    <w:rsid w:val="00422C7C"/>
    <w:rsid w:val="004231D7"/>
    <w:rsid w:val="004234A4"/>
    <w:rsid w:val="00426950"/>
    <w:rsid w:val="004270F2"/>
    <w:rsid w:val="00427F46"/>
    <w:rsid w:val="00427F97"/>
    <w:rsid w:val="00430826"/>
    <w:rsid w:val="00430A00"/>
    <w:rsid w:val="00432251"/>
    <w:rsid w:val="0043291F"/>
    <w:rsid w:val="004338B8"/>
    <w:rsid w:val="004338D3"/>
    <w:rsid w:val="00434E40"/>
    <w:rsid w:val="0043656C"/>
    <w:rsid w:val="00437340"/>
    <w:rsid w:val="00437E24"/>
    <w:rsid w:val="0044051C"/>
    <w:rsid w:val="00441080"/>
    <w:rsid w:val="00441334"/>
    <w:rsid w:val="004417AC"/>
    <w:rsid w:val="004450B7"/>
    <w:rsid w:val="004466D3"/>
    <w:rsid w:val="00450C9F"/>
    <w:rsid w:val="004538EA"/>
    <w:rsid w:val="0045411C"/>
    <w:rsid w:val="00454B12"/>
    <w:rsid w:val="00455070"/>
    <w:rsid w:val="00455623"/>
    <w:rsid w:val="004606DF"/>
    <w:rsid w:val="00460B77"/>
    <w:rsid w:val="00460F96"/>
    <w:rsid w:val="004618FA"/>
    <w:rsid w:val="00461E0D"/>
    <w:rsid w:val="00462C19"/>
    <w:rsid w:val="00462E9F"/>
    <w:rsid w:val="004632C6"/>
    <w:rsid w:val="00464227"/>
    <w:rsid w:val="00464633"/>
    <w:rsid w:val="004647B7"/>
    <w:rsid w:val="00465EAB"/>
    <w:rsid w:val="004663C0"/>
    <w:rsid w:val="0046717A"/>
    <w:rsid w:val="00467360"/>
    <w:rsid w:val="0047086D"/>
    <w:rsid w:val="004715CA"/>
    <w:rsid w:val="00472AC6"/>
    <w:rsid w:val="00472EB9"/>
    <w:rsid w:val="00473124"/>
    <w:rsid w:val="0047424B"/>
    <w:rsid w:val="00475000"/>
    <w:rsid w:val="0047636E"/>
    <w:rsid w:val="004764D7"/>
    <w:rsid w:val="00476D1A"/>
    <w:rsid w:val="0048081C"/>
    <w:rsid w:val="00480FA9"/>
    <w:rsid w:val="00481CB1"/>
    <w:rsid w:val="00483AB4"/>
    <w:rsid w:val="00484439"/>
    <w:rsid w:val="00491ABB"/>
    <w:rsid w:val="00491EFE"/>
    <w:rsid w:val="004926A9"/>
    <w:rsid w:val="00492BE9"/>
    <w:rsid w:val="0049401F"/>
    <w:rsid w:val="0049552B"/>
    <w:rsid w:val="0049711B"/>
    <w:rsid w:val="0049783C"/>
    <w:rsid w:val="004A04A7"/>
    <w:rsid w:val="004A1B85"/>
    <w:rsid w:val="004A1C0B"/>
    <w:rsid w:val="004A32ED"/>
    <w:rsid w:val="004A3EBC"/>
    <w:rsid w:val="004A6C68"/>
    <w:rsid w:val="004A6CD3"/>
    <w:rsid w:val="004A7104"/>
    <w:rsid w:val="004A7D35"/>
    <w:rsid w:val="004B02BF"/>
    <w:rsid w:val="004B132D"/>
    <w:rsid w:val="004B1A6F"/>
    <w:rsid w:val="004B2D3E"/>
    <w:rsid w:val="004B351B"/>
    <w:rsid w:val="004B3B6B"/>
    <w:rsid w:val="004B3CAD"/>
    <w:rsid w:val="004B45E3"/>
    <w:rsid w:val="004B50C9"/>
    <w:rsid w:val="004B54DD"/>
    <w:rsid w:val="004B67C2"/>
    <w:rsid w:val="004B6B77"/>
    <w:rsid w:val="004C0198"/>
    <w:rsid w:val="004C025A"/>
    <w:rsid w:val="004C05EB"/>
    <w:rsid w:val="004C0946"/>
    <w:rsid w:val="004C1C82"/>
    <w:rsid w:val="004C2380"/>
    <w:rsid w:val="004C2FF4"/>
    <w:rsid w:val="004C538E"/>
    <w:rsid w:val="004C5E1F"/>
    <w:rsid w:val="004C60E5"/>
    <w:rsid w:val="004C62F0"/>
    <w:rsid w:val="004C63D5"/>
    <w:rsid w:val="004C6634"/>
    <w:rsid w:val="004C7A1B"/>
    <w:rsid w:val="004D2E1A"/>
    <w:rsid w:val="004D42AC"/>
    <w:rsid w:val="004D6A56"/>
    <w:rsid w:val="004D7E5C"/>
    <w:rsid w:val="004D7F9E"/>
    <w:rsid w:val="004E048B"/>
    <w:rsid w:val="004E126F"/>
    <w:rsid w:val="004E190C"/>
    <w:rsid w:val="004E2CEE"/>
    <w:rsid w:val="004E2CFF"/>
    <w:rsid w:val="004E4173"/>
    <w:rsid w:val="004E7D74"/>
    <w:rsid w:val="004E7E37"/>
    <w:rsid w:val="004F11DA"/>
    <w:rsid w:val="004F43CA"/>
    <w:rsid w:val="004F5032"/>
    <w:rsid w:val="00500104"/>
    <w:rsid w:val="005017FA"/>
    <w:rsid w:val="005022EE"/>
    <w:rsid w:val="005026EF"/>
    <w:rsid w:val="00503272"/>
    <w:rsid w:val="00505283"/>
    <w:rsid w:val="0050548A"/>
    <w:rsid w:val="00505FC0"/>
    <w:rsid w:val="00506154"/>
    <w:rsid w:val="005061BA"/>
    <w:rsid w:val="00507E7D"/>
    <w:rsid w:val="00510F45"/>
    <w:rsid w:val="00511C3F"/>
    <w:rsid w:val="00514FBF"/>
    <w:rsid w:val="00515D19"/>
    <w:rsid w:val="00516F7D"/>
    <w:rsid w:val="0051787D"/>
    <w:rsid w:val="00517A5B"/>
    <w:rsid w:val="0052033F"/>
    <w:rsid w:val="005203CD"/>
    <w:rsid w:val="00522A76"/>
    <w:rsid w:val="00523A11"/>
    <w:rsid w:val="005262F3"/>
    <w:rsid w:val="00527985"/>
    <w:rsid w:val="005279AA"/>
    <w:rsid w:val="00530833"/>
    <w:rsid w:val="005322A4"/>
    <w:rsid w:val="005340C8"/>
    <w:rsid w:val="00534521"/>
    <w:rsid w:val="005353DC"/>
    <w:rsid w:val="00537EC1"/>
    <w:rsid w:val="00541661"/>
    <w:rsid w:val="00541B4C"/>
    <w:rsid w:val="00542656"/>
    <w:rsid w:val="0054351B"/>
    <w:rsid w:val="0054555C"/>
    <w:rsid w:val="00546B07"/>
    <w:rsid w:val="0055118E"/>
    <w:rsid w:val="00552AC5"/>
    <w:rsid w:val="00553CDF"/>
    <w:rsid w:val="00554C78"/>
    <w:rsid w:val="00555A09"/>
    <w:rsid w:val="00555A26"/>
    <w:rsid w:val="0055683F"/>
    <w:rsid w:val="00557A65"/>
    <w:rsid w:val="00560963"/>
    <w:rsid w:val="00560E91"/>
    <w:rsid w:val="00561C64"/>
    <w:rsid w:val="00561EC0"/>
    <w:rsid w:val="00562B6B"/>
    <w:rsid w:val="00563443"/>
    <w:rsid w:val="00564C06"/>
    <w:rsid w:val="005657E6"/>
    <w:rsid w:val="00566329"/>
    <w:rsid w:val="00566DDF"/>
    <w:rsid w:val="00567C57"/>
    <w:rsid w:val="00570285"/>
    <w:rsid w:val="00571068"/>
    <w:rsid w:val="00571BFA"/>
    <w:rsid w:val="00571FD3"/>
    <w:rsid w:val="00572BD7"/>
    <w:rsid w:val="0057333C"/>
    <w:rsid w:val="0057371D"/>
    <w:rsid w:val="005745F2"/>
    <w:rsid w:val="00574E5A"/>
    <w:rsid w:val="00577356"/>
    <w:rsid w:val="00577704"/>
    <w:rsid w:val="00577AEE"/>
    <w:rsid w:val="00580D4F"/>
    <w:rsid w:val="005812C9"/>
    <w:rsid w:val="00581414"/>
    <w:rsid w:val="005830CD"/>
    <w:rsid w:val="0058361F"/>
    <w:rsid w:val="0058589E"/>
    <w:rsid w:val="00586517"/>
    <w:rsid w:val="005907FE"/>
    <w:rsid w:val="00594731"/>
    <w:rsid w:val="00594D61"/>
    <w:rsid w:val="00595ECB"/>
    <w:rsid w:val="00596E3A"/>
    <w:rsid w:val="00597543"/>
    <w:rsid w:val="005A0ED9"/>
    <w:rsid w:val="005A0F8B"/>
    <w:rsid w:val="005A239D"/>
    <w:rsid w:val="005A2D80"/>
    <w:rsid w:val="005A4314"/>
    <w:rsid w:val="005A56AB"/>
    <w:rsid w:val="005A62C1"/>
    <w:rsid w:val="005A7064"/>
    <w:rsid w:val="005A7330"/>
    <w:rsid w:val="005B0516"/>
    <w:rsid w:val="005B176A"/>
    <w:rsid w:val="005B2C02"/>
    <w:rsid w:val="005B315A"/>
    <w:rsid w:val="005B3AFB"/>
    <w:rsid w:val="005B5452"/>
    <w:rsid w:val="005B716B"/>
    <w:rsid w:val="005B7749"/>
    <w:rsid w:val="005B7FBA"/>
    <w:rsid w:val="005C101C"/>
    <w:rsid w:val="005C5A6B"/>
    <w:rsid w:val="005C6441"/>
    <w:rsid w:val="005C6C81"/>
    <w:rsid w:val="005C75B4"/>
    <w:rsid w:val="005C77AD"/>
    <w:rsid w:val="005D0137"/>
    <w:rsid w:val="005D1598"/>
    <w:rsid w:val="005D17C6"/>
    <w:rsid w:val="005D28C3"/>
    <w:rsid w:val="005D3319"/>
    <w:rsid w:val="005D34EF"/>
    <w:rsid w:val="005D4BEC"/>
    <w:rsid w:val="005D4D62"/>
    <w:rsid w:val="005E0261"/>
    <w:rsid w:val="005E19CC"/>
    <w:rsid w:val="005E2E7C"/>
    <w:rsid w:val="005E2EC9"/>
    <w:rsid w:val="005E3218"/>
    <w:rsid w:val="005E3438"/>
    <w:rsid w:val="005E3E91"/>
    <w:rsid w:val="005E4719"/>
    <w:rsid w:val="005E5DB0"/>
    <w:rsid w:val="005F23B7"/>
    <w:rsid w:val="005F2572"/>
    <w:rsid w:val="005F5A85"/>
    <w:rsid w:val="005F60BC"/>
    <w:rsid w:val="005F6CFA"/>
    <w:rsid w:val="00600DD2"/>
    <w:rsid w:val="00600E10"/>
    <w:rsid w:val="00601652"/>
    <w:rsid w:val="0060271E"/>
    <w:rsid w:val="00604284"/>
    <w:rsid w:val="006102B7"/>
    <w:rsid w:val="00610F05"/>
    <w:rsid w:val="00610FF7"/>
    <w:rsid w:val="00611819"/>
    <w:rsid w:val="00611C2E"/>
    <w:rsid w:val="006122DD"/>
    <w:rsid w:val="00612EDD"/>
    <w:rsid w:val="00612FF1"/>
    <w:rsid w:val="0061506F"/>
    <w:rsid w:val="006176C9"/>
    <w:rsid w:val="006219A3"/>
    <w:rsid w:val="00622D3F"/>
    <w:rsid w:val="0062312F"/>
    <w:rsid w:val="006240C1"/>
    <w:rsid w:val="00625A4F"/>
    <w:rsid w:val="00625F3D"/>
    <w:rsid w:val="00631B83"/>
    <w:rsid w:val="006328EA"/>
    <w:rsid w:val="00632AE0"/>
    <w:rsid w:val="00634561"/>
    <w:rsid w:val="00634D34"/>
    <w:rsid w:val="006364AE"/>
    <w:rsid w:val="006408AE"/>
    <w:rsid w:val="006416FF"/>
    <w:rsid w:val="00642242"/>
    <w:rsid w:val="00646DD0"/>
    <w:rsid w:val="00650774"/>
    <w:rsid w:val="00652BD1"/>
    <w:rsid w:val="00653AC0"/>
    <w:rsid w:val="00653F4A"/>
    <w:rsid w:val="00656AB8"/>
    <w:rsid w:val="00656EB3"/>
    <w:rsid w:val="00657773"/>
    <w:rsid w:val="00661936"/>
    <w:rsid w:val="00661A2B"/>
    <w:rsid w:val="0066218E"/>
    <w:rsid w:val="00662925"/>
    <w:rsid w:val="00662D7E"/>
    <w:rsid w:val="006657D9"/>
    <w:rsid w:val="0066662A"/>
    <w:rsid w:val="006666A0"/>
    <w:rsid w:val="00667455"/>
    <w:rsid w:val="006732FE"/>
    <w:rsid w:val="00673588"/>
    <w:rsid w:val="0067411B"/>
    <w:rsid w:val="006753E3"/>
    <w:rsid w:val="0067567C"/>
    <w:rsid w:val="00675B32"/>
    <w:rsid w:val="006761E8"/>
    <w:rsid w:val="00677ADF"/>
    <w:rsid w:val="00680810"/>
    <w:rsid w:val="00680C4F"/>
    <w:rsid w:val="00681AF3"/>
    <w:rsid w:val="00681F70"/>
    <w:rsid w:val="00682865"/>
    <w:rsid w:val="00685799"/>
    <w:rsid w:val="00687076"/>
    <w:rsid w:val="0069078B"/>
    <w:rsid w:val="006913A2"/>
    <w:rsid w:val="006919B9"/>
    <w:rsid w:val="00691E71"/>
    <w:rsid w:val="006957E1"/>
    <w:rsid w:val="00696BCF"/>
    <w:rsid w:val="00696DB7"/>
    <w:rsid w:val="00697CAA"/>
    <w:rsid w:val="00697FA3"/>
    <w:rsid w:val="006A4935"/>
    <w:rsid w:val="006A493A"/>
    <w:rsid w:val="006A51B4"/>
    <w:rsid w:val="006A5ADF"/>
    <w:rsid w:val="006A7C4E"/>
    <w:rsid w:val="006B03B3"/>
    <w:rsid w:val="006B1FA8"/>
    <w:rsid w:val="006B209C"/>
    <w:rsid w:val="006B5131"/>
    <w:rsid w:val="006B722A"/>
    <w:rsid w:val="006B7763"/>
    <w:rsid w:val="006C262E"/>
    <w:rsid w:val="006C2A8E"/>
    <w:rsid w:val="006C30E2"/>
    <w:rsid w:val="006C48EE"/>
    <w:rsid w:val="006C505B"/>
    <w:rsid w:val="006C5A3A"/>
    <w:rsid w:val="006C5FEC"/>
    <w:rsid w:val="006C68E8"/>
    <w:rsid w:val="006C6B86"/>
    <w:rsid w:val="006C721C"/>
    <w:rsid w:val="006D0138"/>
    <w:rsid w:val="006D08E4"/>
    <w:rsid w:val="006D10FB"/>
    <w:rsid w:val="006D13B0"/>
    <w:rsid w:val="006D3305"/>
    <w:rsid w:val="006D7CBB"/>
    <w:rsid w:val="006E27D9"/>
    <w:rsid w:val="006E28D7"/>
    <w:rsid w:val="006E4976"/>
    <w:rsid w:val="006E49C7"/>
    <w:rsid w:val="006E6A81"/>
    <w:rsid w:val="006E77A9"/>
    <w:rsid w:val="006F05A4"/>
    <w:rsid w:val="006F076E"/>
    <w:rsid w:val="006F10E3"/>
    <w:rsid w:val="006F157D"/>
    <w:rsid w:val="006F1B75"/>
    <w:rsid w:val="006F247F"/>
    <w:rsid w:val="006F2EAB"/>
    <w:rsid w:val="006F4569"/>
    <w:rsid w:val="006F4C92"/>
    <w:rsid w:val="006F5552"/>
    <w:rsid w:val="006F58A8"/>
    <w:rsid w:val="006F60D6"/>
    <w:rsid w:val="006F73E3"/>
    <w:rsid w:val="00701002"/>
    <w:rsid w:val="007010E2"/>
    <w:rsid w:val="00701443"/>
    <w:rsid w:val="00702484"/>
    <w:rsid w:val="00702BAA"/>
    <w:rsid w:val="00702E42"/>
    <w:rsid w:val="00705369"/>
    <w:rsid w:val="0070691C"/>
    <w:rsid w:val="0070701E"/>
    <w:rsid w:val="00707368"/>
    <w:rsid w:val="00707567"/>
    <w:rsid w:val="007106DC"/>
    <w:rsid w:val="0071250C"/>
    <w:rsid w:val="00712798"/>
    <w:rsid w:val="00712DEB"/>
    <w:rsid w:val="00713032"/>
    <w:rsid w:val="0071358C"/>
    <w:rsid w:val="007148B7"/>
    <w:rsid w:val="00714D46"/>
    <w:rsid w:val="00717A6D"/>
    <w:rsid w:val="00717D1C"/>
    <w:rsid w:val="00723BEB"/>
    <w:rsid w:val="007301A6"/>
    <w:rsid w:val="007305F1"/>
    <w:rsid w:val="0073329C"/>
    <w:rsid w:val="00733568"/>
    <w:rsid w:val="0073382E"/>
    <w:rsid w:val="00733C14"/>
    <w:rsid w:val="007352ED"/>
    <w:rsid w:val="0074109E"/>
    <w:rsid w:val="00742248"/>
    <w:rsid w:val="00742428"/>
    <w:rsid w:val="00742A4E"/>
    <w:rsid w:val="00744965"/>
    <w:rsid w:val="00744C5E"/>
    <w:rsid w:val="00746163"/>
    <w:rsid w:val="007502A0"/>
    <w:rsid w:val="0075394B"/>
    <w:rsid w:val="00754AB9"/>
    <w:rsid w:val="00755102"/>
    <w:rsid w:val="0075539B"/>
    <w:rsid w:val="00755443"/>
    <w:rsid w:val="00755C99"/>
    <w:rsid w:val="00757457"/>
    <w:rsid w:val="007579FF"/>
    <w:rsid w:val="00760F47"/>
    <w:rsid w:val="00761DEE"/>
    <w:rsid w:val="0076220E"/>
    <w:rsid w:val="00762BEA"/>
    <w:rsid w:val="00763525"/>
    <w:rsid w:val="00763701"/>
    <w:rsid w:val="00765CF5"/>
    <w:rsid w:val="007670CD"/>
    <w:rsid w:val="0076717F"/>
    <w:rsid w:val="00767872"/>
    <w:rsid w:val="00770D51"/>
    <w:rsid w:val="0077291B"/>
    <w:rsid w:val="00773CF3"/>
    <w:rsid w:val="007774E4"/>
    <w:rsid w:val="007809AD"/>
    <w:rsid w:val="00780B69"/>
    <w:rsid w:val="0078148F"/>
    <w:rsid w:val="00781A54"/>
    <w:rsid w:val="00781C05"/>
    <w:rsid w:val="0078215B"/>
    <w:rsid w:val="00782A86"/>
    <w:rsid w:val="00782DCB"/>
    <w:rsid w:val="00784D8B"/>
    <w:rsid w:val="0078606D"/>
    <w:rsid w:val="00787315"/>
    <w:rsid w:val="0079008C"/>
    <w:rsid w:val="00790AC6"/>
    <w:rsid w:val="00790CD3"/>
    <w:rsid w:val="00792AA5"/>
    <w:rsid w:val="00794580"/>
    <w:rsid w:val="00795B8F"/>
    <w:rsid w:val="00796782"/>
    <w:rsid w:val="007A1BE2"/>
    <w:rsid w:val="007A2803"/>
    <w:rsid w:val="007A5053"/>
    <w:rsid w:val="007A59EC"/>
    <w:rsid w:val="007B0A2B"/>
    <w:rsid w:val="007B2AD8"/>
    <w:rsid w:val="007B3F9F"/>
    <w:rsid w:val="007B5A4F"/>
    <w:rsid w:val="007B6166"/>
    <w:rsid w:val="007C20E6"/>
    <w:rsid w:val="007C34A7"/>
    <w:rsid w:val="007C3D39"/>
    <w:rsid w:val="007C5677"/>
    <w:rsid w:val="007C61BF"/>
    <w:rsid w:val="007C6C69"/>
    <w:rsid w:val="007C7582"/>
    <w:rsid w:val="007D0391"/>
    <w:rsid w:val="007D10FA"/>
    <w:rsid w:val="007D163D"/>
    <w:rsid w:val="007D19F7"/>
    <w:rsid w:val="007D4B04"/>
    <w:rsid w:val="007E009F"/>
    <w:rsid w:val="007E072E"/>
    <w:rsid w:val="007E0CA8"/>
    <w:rsid w:val="007E0D41"/>
    <w:rsid w:val="007E1EDD"/>
    <w:rsid w:val="007E22EF"/>
    <w:rsid w:val="007E3A38"/>
    <w:rsid w:val="007E750B"/>
    <w:rsid w:val="007F0613"/>
    <w:rsid w:val="007F0F15"/>
    <w:rsid w:val="007F32E9"/>
    <w:rsid w:val="007F4C27"/>
    <w:rsid w:val="007F4D83"/>
    <w:rsid w:val="007F5CCD"/>
    <w:rsid w:val="007F6B47"/>
    <w:rsid w:val="007F7505"/>
    <w:rsid w:val="00801B4C"/>
    <w:rsid w:val="0080215A"/>
    <w:rsid w:val="00804F52"/>
    <w:rsid w:val="008057AF"/>
    <w:rsid w:val="00805FF2"/>
    <w:rsid w:val="0080603A"/>
    <w:rsid w:val="00807410"/>
    <w:rsid w:val="00811631"/>
    <w:rsid w:val="0081255E"/>
    <w:rsid w:val="008136D7"/>
    <w:rsid w:val="00816761"/>
    <w:rsid w:val="008178E7"/>
    <w:rsid w:val="008201C6"/>
    <w:rsid w:val="00821571"/>
    <w:rsid w:val="0082276E"/>
    <w:rsid w:val="00823FA8"/>
    <w:rsid w:val="008248C4"/>
    <w:rsid w:val="00826352"/>
    <w:rsid w:val="008308FC"/>
    <w:rsid w:val="00830B11"/>
    <w:rsid w:val="00830F35"/>
    <w:rsid w:val="008312A0"/>
    <w:rsid w:val="008314D7"/>
    <w:rsid w:val="00832750"/>
    <w:rsid w:val="008329A3"/>
    <w:rsid w:val="00832CC9"/>
    <w:rsid w:val="00833E99"/>
    <w:rsid w:val="008347CE"/>
    <w:rsid w:val="0083692D"/>
    <w:rsid w:val="00840417"/>
    <w:rsid w:val="0084052F"/>
    <w:rsid w:val="008424C1"/>
    <w:rsid w:val="00843009"/>
    <w:rsid w:val="00843B60"/>
    <w:rsid w:val="00844E85"/>
    <w:rsid w:val="00851EBA"/>
    <w:rsid w:val="00851FF1"/>
    <w:rsid w:val="008526BF"/>
    <w:rsid w:val="00853B2A"/>
    <w:rsid w:val="00854001"/>
    <w:rsid w:val="00854E07"/>
    <w:rsid w:val="00855A78"/>
    <w:rsid w:val="008571BB"/>
    <w:rsid w:val="0086130F"/>
    <w:rsid w:val="00863C23"/>
    <w:rsid w:val="00864157"/>
    <w:rsid w:val="00864ACA"/>
    <w:rsid w:val="00866626"/>
    <w:rsid w:val="00866972"/>
    <w:rsid w:val="00871443"/>
    <w:rsid w:val="0087144C"/>
    <w:rsid w:val="008716D3"/>
    <w:rsid w:val="008737B1"/>
    <w:rsid w:val="0088161B"/>
    <w:rsid w:val="008822C6"/>
    <w:rsid w:val="00883738"/>
    <w:rsid w:val="00883BC4"/>
    <w:rsid w:val="008855EF"/>
    <w:rsid w:val="008859AA"/>
    <w:rsid w:val="008865E7"/>
    <w:rsid w:val="008932AF"/>
    <w:rsid w:val="008932EC"/>
    <w:rsid w:val="00893901"/>
    <w:rsid w:val="00893DD7"/>
    <w:rsid w:val="00895263"/>
    <w:rsid w:val="0089598E"/>
    <w:rsid w:val="00895DFD"/>
    <w:rsid w:val="0089688B"/>
    <w:rsid w:val="0089725C"/>
    <w:rsid w:val="008977D8"/>
    <w:rsid w:val="008A492E"/>
    <w:rsid w:val="008A5593"/>
    <w:rsid w:val="008B24D9"/>
    <w:rsid w:val="008B2B57"/>
    <w:rsid w:val="008B2F96"/>
    <w:rsid w:val="008B4135"/>
    <w:rsid w:val="008B48DC"/>
    <w:rsid w:val="008B643A"/>
    <w:rsid w:val="008B7708"/>
    <w:rsid w:val="008B77DF"/>
    <w:rsid w:val="008C0D22"/>
    <w:rsid w:val="008C10F3"/>
    <w:rsid w:val="008C1387"/>
    <w:rsid w:val="008C2778"/>
    <w:rsid w:val="008C2E9E"/>
    <w:rsid w:val="008C384C"/>
    <w:rsid w:val="008C4935"/>
    <w:rsid w:val="008C5255"/>
    <w:rsid w:val="008C7465"/>
    <w:rsid w:val="008C7A0F"/>
    <w:rsid w:val="008D1525"/>
    <w:rsid w:val="008D3347"/>
    <w:rsid w:val="008D4497"/>
    <w:rsid w:val="008D453E"/>
    <w:rsid w:val="008D67FE"/>
    <w:rsid w:val="008E2704"/>
    <w:rsid w:val="008E2B91"/>
    <w:rsid w:val="008E2EA0"/>
    <w:rsid w:val="008E4888"/>
    <w:rsid w:val="008E6A5E"/>
    <w:rsid w:val="008E75FB"/>
    <w:rsid w:val="008F06C6"/>
    <w:rsid w:val="008F08E7"/>
    <w:rsid w:val="008F0AB7"/>
    <w:rsid w:val="008F391F"/>
    <w:rsid w:val="008F4366"/>
    <w:rsid w:val="008F782B"/>
    <w:rsid w:val="008F7B11"/>
    <w:rsid w:val="009004A8"/>
    <w:rsid w:val="00901473"/>
    <w:rsid w:val="0090225D"/>
    <w:rsid w:val="009104C4"/>
    <w:rsid w:val="009124EE"/>
    <w:rsid w:val="00912721"/>
    <w:rsid w:val="00912B2A"/>
    <w:rsid w:val="00913241"/>
    <w:rsid w:val="00914F42"/>
    <w:rsid w:val="009160A3"/>
    <w:rsid w:val="0091671C"/>
    <w:rsid w:val="00917D16"/>
    <w:rsid w:val="0092032C"/>
    <w:rsid w:val="0092049F"/>
    <w:rsid w:val="00920ACE"/>
    <w:rsid w:val="00920B08"/>
    <w:rsid w:val="0092149A"/>
    <w:rsid w:val="00922488"/>
    <w:rsid w:val="009239DA"/>
    <w:rsid w:val="00924C7D"/>
    <w:rsid w:val="00924E8C"/>
    <w:rsid w:val="009262F4"/>
    <w:rsid w:val="00933024"/>
    <w:rsid w:val="009355A7"/>
    <w:rsid w:val="00936AA6"/>
    <w:rsid w:val="00937468"/>
    <w:rsid w:val="009377A8"/>
    <w:rsid w:val="00940724"/>
    <w:rsid w:val="0094351D"/>
    <w:rsid w:val="0094506A"/>
    <w:rsid w:val="009459F8"/>
    <w:rsid w:val="00946A02"/>
    <w:rsid w:val="0095006F"/>
    <w:rsid w:val="009530D5"/>
    <w:rsid w:val="009568F6"/>
    <w:rsid w:val="00957D74"/>
    <w:rsid w:val="00957FDA"/>
    <w:rsid w:val="00961104"/>
    <w:rsid w:val="00962188"/>
    <w:rsid w:val="00963148"/>
    <w:rsid w:val="009633F8"/>
    <w:rsid w:val="00964DC9"/>
    <w:rsid w:val="00965493"/>
    <w:rsid w:val="00970742"/>
    <w:rsid w:val="00971B96"/>
    <w:rsid w:val="00971DB8"/>
    <w:rsid w:val="009731E2"/>
    <w:rsid w:val="00974435"/>
    <w:rsid w:val="009744C5"/>
    <w:rsid w:val="00975C8A"/>
    <w:rsid w:val="00975E6C"/>
    <w:rsid w:val="00982115"/>
    <w:rsid w:val="00982736"/>
    <w:rsid w:val="00983DCA"/>
    <w:rsid w:val="00983F57"/>
    <w:rsid w:val="00986477"/>
    <w:rsid w:val="00991B37"/>
    <w:rsid w:val="00991C15"/>
    <w:rsid w:val="009924D8"/>
    <w:rsid w:val="00994CAC"/>
    <w:rsid w:val="00994EB5"/>
    <w:rsid w:val="00996E98"/>
    <w:rsid w:val="009A24C2"/>
    <w:rsid w:val="009A2A5D"/>
    <w:rsid w:val="009A3E55"/>
    <w:rsid w:val="009A5121"/>
    <w:rsid w:val="009A74ED"/>
    <w:rsid w:val="009B1A73"/>
    <w:rsid w:val="009B277F"/>
    <w:rsid w:val="009B6790"/>
    <w:rsid w:val="009B73BA"/>
    <w:rsid w:val="009B7961"/>
    <w:rsid w:val="009B7BF2"/>
    <w:rsid w:val="009B7DCE"/>
    <w:rsid w:val="009B7EAB"/>
    <w:rsid w:val="009C1FA5"/>
    <w:rsid w:val="009C2E29"/>
    <w:rsid w:val="009C4449"/>
    <w:rsid w:val="009C49D0"/>
    <w:rsid w:val="009C4D12"/>
    <w:rsid w:val="009C4F73"/>
    <w:rsid w:val="009C5791"/>
    <w:rsid w:val="009C79BB"/>
    <w:rsid w:val="009D112A"/>
    <w:rsid w:val="009D13FB"/>
    <w:rsid w:val="009D1553"/>
    <w:rsid w:val="009D4097"/>
    <w:rsid w:val="009D6177"/>
    <w:rsid w:val="009D72FF"/>
    <w:rsid w:val="009D7336"/>
    <w:rsid w:val="009D78DA"/>
    <w:rsid w:val="009D7C50"/>
    <w:rsid w:val="009E2A39"/>
    <w:rsid w:val="009E50F6"/>
    <w:rsid w:val="009E7F4D"/>
    <w:rsid w:val="009F05FC"/>
    <w:rsid w:val="009F10C0"/>
    <w:rsid w:val="009F2C2A"/>
    <w:rsid w:val="009F2CA8"/>
    <w:rsid w:val="009F2D5E"/>
    <w:rsid w:val="009F3548"/>
    <w:rsid w:val="009F3570"/>
    <w:rsid w:val="009F504C"/>
    <w:rsid w:val="009F6DCD"/>
    <w:rsid w:val="00A00301"/>
    <w:rsid w:val="00A015EE"/>
    <w:rsid w:val="00A0190E"/>
    <w:rsid w:val="00A0581F"/>
    <w:rsid w:val="00A1140F"/>
    <w:rsid w:val="00A123B7"/>
    <w:rsid w:val="00A12432"/>
    <w:rsid w:val="00A15709"/>
    <w:rsid w:val="00A16589"/>
    <w:rsid w:val="00A17505"/>
    <w:rsid w:val="00A2166C"/>
    <w:rsid w:val="00A2590D"/>
    <w:rsid w:val="00A26F51"/>
    <w:rsid w:val="00A2769E"/>
    <w:rsid w:val="00A277CE"/>
    <w:rsid w:val="00A318D0"/>
    <w:rsid w:val="00A32088"/>
    <w:rsid w:val="00A33B9F"/>
    <w:rsid w:val="00A41E0A"/>
    <w:rsid w:val="00A426BC"/>
    <w:rsid w:val="00A43B65"/>
    <w:rsid w:val="00A45602"/>
    <w:rsid w:val="00A45782"/>
    <w:rsid w:val="00A45C8D"/>
    <w:rsid w:val="00A4665C"/>
    <w:rsid w:val="00A47468"/>
    <w:rsid w:val="00A515B1"/>
    <w:rsid w:val="00A51F65"/>
    <w:rsid w:val="00A53129"/>
    <w:rsid w:val="00A56F47"/>
    <w:rsid w:val="00A57248"/>
    <w:rsid w:val="00A577D6"/>
    <w:rsid w:val="00A6031F"/>
    <w:rsid w:val="00A67419"/>
    <w:rsid w:val="00A70147"/>
    <w:rsid w:val="00A71453"/>
    <w:rsid w:val="00A73080"/>
    <w:rsid w:val="00A7376A"/>
    <w:rsid w:val="00A73B13"/>
    <w:rsid w:val="00A7471D"/>
    <w:rsid w:val="00A76AD8"/>
    <w:rsid w:val="00A774E8"/>
    <w:rsid w:val="00A8012C"/>
    <w:rsid w:val="00A8161F"/>
    <w:rsid w:val="00A856CD"/>
    <w:rsid w:val="00A85E16"/>
    <w:rsid w:val="00A869E7"/>
    <w:rsid w:val="00A870A4"/>
    <w:rsid w:val="00A872BA"/>
    <w:rsid w:val="00A879D9"/>
    <w:rsid w:val="00A87F96"/>
    <w:rsid w:val="00A90747"/>
    <w:rsid w:val="00A9181C"/>
    <w:rsid w:val="00A93CA9"/>
    <w:rsid w:val="00A9438D"/>
    <w:rsid w:val="00A9519D"/>
    <w:rsid w:val="00A958CA"/>
    <w:rsid w:val="00A95BBD"/>
    <w:rsid w:val="00AA093F"/>
    <w:rsid w:val="00AA16B9"/>
    <w:rsid w:val="00AA3C9C"/>
    <w:rsid w:val="00AA6999"/>
    <w:rsid w:val="00AA6D2B"/>
    <w:rsid w:val="00AA7921"/>
    <w:rsid w:val="00AB008F"/>
    <w:rsid w:val="00AB46C0"/>
    <w:rsid w:val="00AC01C7"/>
    <w:rsid w:val="00AC0DED"/>
    <w:rsid w:val="00AC285F"/>
    <w:rsid w:val="00AC2F0A"/>
    <w:rsid w:val="00AC35D3"/>
    <w:rsid w:val="00AC48D0"/>
    <w:rsid w:val="00AC5D5A"/>
    <w:rsid w:val="00AC6678"/>
    <w:rsid w:val="00AC726C"/>
    <w:rsid w:val="00AC7547"/>
    <w:rsid w:val="00AD0A5C"/>
    <w:rsid w:val="00AD2F2E"/>
    <w:rsid w:val="00AD46B1"/>
    <w:rsid w:val="00AD4991"/>
    <w:rsid w:val="00AD6F6A"/>
    <w:rsid w:val="00AE06E0"/>
    <w:rsid w:val="00AE3B73"/>
    <w:rsid w:val="00AE557F"/>
    <w:rsid w:val="00AE67B8"/>
    <w:rsid w:val="00AF0B09"/>
    <w:rsid w:val="00AF3264"/>
    <w:rsid w:val="00AF4ED9"/>
    <w:rsid w:val="00AF5024"/>
    <w:rsid w:val="00B01D6B"/>
    <w:rsid w:val="00B02C88"/>
    <w:rsid w:val="00B033A5"/>
    <w:rsid w:val="00B05D76"/>
    <w:rsid w:val="00B067D7"/>
    <w:rsid w:val="00B06A59"/>
    <w:rsid w:val="00B06B77"/>
    <w:rsid w:val="00B06FFD"/>
    <w:rsid w:val="00B07D53"/>
    <w:rsid w:val="00B10CF6"/>
    <w:rsid w:val="00B11338"/>
    <w:rsid w:val="00B1366A"/>
    <w:rsid w:val="00B13CE6"/>
    <w:rsid w:val="00B13EAB"/>
    <w:rsid w:val="00B169FD"/>
    <w:rsid w:val="00B16B54"/>
    <w:rsid w:val="00B17E5C"/>
    <w:rsid w:val="00B20ED3"/>
    <w:rsid w:val="00B23158"/>
    <w:rsid w:val="00B241D8"/>
    <w:rsid w:val="00B2743A"/>
    <w:rsid w:val="00B300CA"/>
    <w:rsid w:val="00B30FF4"/>
    <w:rsid w:val="00B31F72"/>
    <w:rsid w:val="00B3203B"/>
    <w:rsid w:val="00B3284B"/>
    <w:rsid w:val="00B344D3"/>
    <w:rsid w:val="00B34564"/>
    <w:rsid w:val="00B354BC"/>
    <w:rsid w:val="00B358A7"/>
    <w:rsid w:val="00B35B62"/>
    <w:rsid w:val="00B371E7"/>
    <w:rsid w:val="00B37BC8"/>
    <w:rsid w:val="00B408D0"/>
    <w:rsid w:val="00B4114C"/>
    <w:rsid w:val="00B42626"/>
    <w:rsid w:val="00B4288E"/>
    <w:rsid w:val="00B442C8"/>
    <w:rsid w:val="00B45BFA"/>
    <w:rsid w:val="00B515B4"/>
    <w:rsid w:val="00B53407"/>
    <w:rsid w:val="00B53593"/>
    <w:rsid w:val="00B539A7"/>
    <w:rsid w:val="00B542F3"/>
    <w:rsid w:val="00B565BC"/>
    <w:rsid w:val="00B57817"/>
    <w:rsid w:val="00B57D73"/>
    <w:rsid w:val="00B6077D"/>
    <w:rsid w:val="00B61265"/>
    <w:rsid w:val="00B615B5"/>
    <w:rsid w:val="00B65277"/>
    <w:rsid w:val="00B65D7A"/>
    <w:rsid w:val="00B66B64"/>
    <w:rsid w:val="00B71E65"/>
    <w:rsid w:val="00B72A0D"/>
    <w:rsid w:val="00B72AA0"/>
    <w:rsid w:val="00B733D6"/>
    <w:rsid w:val="00B753D6"/>
    <w:rsid w:val="00B75CA6"/>
    <w:rsid w:val="00B81968"/>
    <w:rsid w:val="00B823E4"/>
    <w:rsid w:val="00B82947"/>
    <w:rsid w:val="00B833E1"/>
    <w:rsid w:val="00B84B76"/>
    <w:rsid w:val="00B84B98"/>
    <w:rsid w:val="00B85BF7"/>
    <w:rsid w:val="00B87886"/>
    <w:rsid w:val="00B879B4"/>
    <w:rsid w:val="00B9273C"/>
    <w:rsid w:val="00B94813"/>
    <w:rsid w:val="00B94A66"/>
    <w:rsid w:val="00B94DE6"/>
    <w:rsid w:val="00B95436"/>
    <w:rsid w:val="00B955EC"/>
    <w:rsid w:val="00B97116"/>
    <w:rsid w:val="00B97379"/>
    <w:rsid w:val="00B973C7"/>
    <w:rsid w:val="00B9794F"/>
    <w:rsid w:val="00BA15A8"/>
    <w:rsid w:val="00BA1789"/>
    <w:rsid w:val="00BA3055"/>
    <w:rsid w:val="00BA3587"/>
    <w:rsid w:val="00BA421E"/>
    <w:rsid w:val="00BA5352"/>
    <w:rsid w:val="00BA6232"/>
    <w:rsid w:val="00BB0164"/>
    <w:rsid w:val="00BB1793"/>
    <w:rsid w:val="00BB20D4"/>
    <w:rsid w:val="00BB27B3"/>
    <w:rsid w:val="00BB3AD1"/>
    <w:rsid w:val="00BB5530"/>
    <w:rsid w:val="00BB61F5"/>
    <w:rsid w:val="00BB7842"/>
    <w:rsid w:val="00BB7FFB"/>
    <w:rsid w:val="00BC0477"/>
    <w:rsid w:val="00BC08D2"/>
    <w:rsid w:val="00BC0C02"/>
    <w:rsid w:val="00BC1CC1"/>
    <w:rsid w:val="00BC1DE1"/>
    <w:rsid w:val="00BC47BD"/>
    <w:rsid w:val="00BC522C"/>
    <w:rsid w:val="00BC54B6"/>
    <w:rsid w:val="00BC581B"/>
    <w:rsid w:val="00BC65C7"/>
    <w:rsid w:val="00BC6D14"/>
    <w:rsid w:val="00BC7B29"/>
    <w:rsid w:val="00BD33B6"/>
    <w:rsid w:val="00BD440C"/>
    <w:rsid w:val="00BD444E"/>
    <w:rsid w:val="00BD4A43"/>
    <w:rsid w:val="00BD55EA"/>
    <w:rsid w:val="00BD6086"/>
    <w:rsid w:val="00BE05E9"/>
    <w:rsid w:val="00BE1B17"/>
    <w:rsid w:val="00BE20C7"/>
    <w:rsid w:val="00BE3BCD"/>
    <w:rsid w:val="00BE4400"/>
    <w:rsid w:val="00BE52D8"/>
    <w:rsid w:val="00BF07A3"/>
    <w:rsid w:val="00BF11D9"/>
    <w:rsid w:val="00BF166B"/>
    <w:rsid w:val="00BF4BA4"/>
    <w:rsid w:val="00C0114E"/>
    <w:rsid w:val="00C020AC"/>
    <w:rsid w:val="00C02514"/>
    <w:rsid w:val="00C0306D"/>
    <w:rsid w:val="00C06113"/>
    <w:rsid w:val="00C13025"/>
    <w:rsid w:val="00C137FF"/>
    <w:rsid w:val="00C13EDE"/>
    <w:rsid w:val="00C143AA"/>
    <w:rsid w:val="00C147E9"/>
    <w:rsid w:val="00C15093"/>
    <w:rsid w:val="00C15BA7"/>
    <w:rsid w:val="00C15F0A"/>
    <w:rsid w:val="00C17157"/>
    <w:rsid w:val="00C17A80"/>
    <w:rsid w:val="00C20F95"/>
    <w:rsid w:val="00C21FDF"/>
    <w:rsid w:val="00C23818"/>
    <w:rsid w:val="00C23834"/>
    <w:rsid w:val="00C254B8"/>
    <w:rsid w:val="00C2610A"/>
    <w:rsid w:val="00C2730E"/>
    <w:rsid w:val="00C30A4D"/>
    <w:rsid w:val="00C30CA2"/>
    <w:rsid w:val="00C3162F"/>
    <w:rsid w:val="00C31DAB"/>
    <w:rsid w:val="00C3203B"/>
    <w:rsid w:val="00C325C7"/>
    <w:rsid w:val="00C335F5"/>
    <w:rsid w:val="00C33B2B"/>
    <w:rsid w:val="00C33DAA"/>
    <w:rsid w:val="00C3467C"/>
    <w:rsid w:val="00C347B8"/>
    <w:rsid w:val="00C3490F"/>
    <w:rsid w:val="00C35885"/>
    <w:rsid w:val="00C365EA"/>
    <w:rsid w:val="00C378F8"/>
    <w:rsid w:val="00C40304"/>
    <w:rsid w:val="00C4119C"/>
    <w:rsid w:val="00C41B10"/>
    <w:rsid w:val="00C420A7"/>
    <w:rsid w:val="00C436EF"/>
    <w:rsid w:val="00C44363"/>
    <w:rsid w:val="00C45299"/>
    <w:rsid w:val="00C47A03"/>
    <w:rsid w:val="00C50413"/>
    <w:rsid w:val="00C5254F"/>
    <w:rsid w:val="00C52662"/>
    <w:rsid w:val="00C53D63"/>
    <w:rsid w:val="00C54A5C"/>
    <w:rsid w:val="00C55ADD"/>
    <w:rsid w:val="00C55E29"/>
    <w:rsid w:val="00C57C01"/>
    <w:rsid w:val="00C57F7F"/>
    <w:rsid w:val="00C60637"/>
    <w:rsid w:val="00C60A8F"/>
    <w:rsid w:val="00C6191D"/>
    <w:rsid w:val="00C620BC"/>
    <w:rsid w:val="00C62441"/>
    <w:rsid w:val="00C63636"/>
    <w:rsid w:val="00C64DCA"/>
    <w:rsid w:val="00C67320"/>
    <w:rsid w:val="00C74325"/>
    <w:rsid w:val="00C766C1"/>
    <w:rsid w:val="00C76B3D"/>
    <w:rsid w:val="00C770F6"/>
    <w:rsid w:val="00C77299"/>
    <w:rsid w:val="00C77A28"/>
    <w:rsid w:val="00C77A78"/>
    <w:rsid w:val="00C812E6"/>
    <w:rsid w:val="00C81DD9"/>
    <w:rsid w:val="00C81FFF"/>
    <w:rsid w:val="00C82529"/>
    <w:rsid w:val="00C8331C"/>
    <w:rsid w:val="00C839B9"/>
    <w:rsid w:val="00C83B65"/>
    <w:rsid w:val="00C846C9"/>
    <w:rsid w:val="00C85844"/>
    <w:rsid w:val="00C85CD4"/>
    <w:rsid w:val="00C86A85"/>
    <w:rsid w:val="00C8759B"/>
    <w:rsid w:val="00C8786F"/>
    <w:rsid w:val="00C9087B"/>
    <w:rsid w:val="00C909EC"/>
    <w:rsid w:val="00C92542"/>
    <w:rsid w:val="00C92A7F"/>
    <w:rsid w:val="00C938DB"/>
    <w:rsid w:val="00C96F7B"/>
    <w:rsid w:val="00C97143"/>
    <w:rsid w:val="00C9718D"/>
    <w:rsid w:val="00CA0736"/>
    <w:rsid w:val="00CA3A60"/>
    <w:rsid w:val="00CA3A79"/>
    <w:rsid w:val="00CA433F"/>
    <w:rsid w:val="00CA511A"/>
    <w:rsid w:val="00CA6598"/>
    <w:rsid w:val="00CA6644"/>
    <w:rsid w:val="00CA70C5"/>
    <w:rsid w:val="00CA7202"/>
    <w:rsid w:val="00CB092A"/>
    <w:rsid w:val="00CB29E0"/>
    <w:rsid w:val="00CB29F1"/>
    <w:rsid w:val="00CB3BCA"/>
    <w:rsid w:val="00CB6CBC"/>
    <w:rsid w:val="00CC0567"/>
    <w:rsid w:val="00CC1A3E"/>
    <w:rsid w:val="00CC2167"/>
    <w:rsid w:val="00CC49D5"/>
    <w:rsid w:val="00CC5D15"/>
    <w:rsid w:val="00CC7820"/>
    <w:rsid w:val="00CC79D6"/>
    <w:rsid w:val="00CD142C"/>
    <w:rsid w:val="00CD1B84"/>
    <w:rsid w:val="00CD2431"/>
    <w:rsid w:val="00CD2E9D"/>
    <w:rsid w:val="00CD496B"/>
    <w:rsid w:val="00CD4C58"/>
    <w:rsid w:val="00CD6233"/>
    <w:rsid w:val="00CD657A"/>
    <w:rsid w:val="00CE03F7"/>
    <w:rsid w:val="00CE0FDA"/>
    <w:rsid w:val="00CE49F8"/>
    <w:rsid w:val="00CE4A3A"/>
    <w:rsid w:val="00CE5B13"/>
    <w:rsid w:val="00CE6219"/>
    <w:rsid w:val="00CE6DC7"/>
    <w:rsid w:val="00CE6FC7"/>
    <w:rsid w:val="00CE77ED"/>
    <w:rsid w:val="00CF0794"/>
    <w:rsid w:val="00CF1908"/>
    <w:rsid w:val="00CF4790"/>
    <w:rsid w:val="00CF5846"/>
    <w:rsid w:val="00CF62D5"/>
    <w:rsid w:val="00CF7B89"/>
    <w:rsid w:val="00CF7CB1"/>
    <w:rsid w:val="00D0036F"/>
    <w:rsid w:val="00D01713"/>
    <w:rsid w:val="00D01B88"/>
    <w:rsid w:val="00D01DF6"/>
    <w:rsid w:val="00D042A8"/>
    <w:rsid w:val="00D05025"/>
    <w:rsid w:val="00D05C02"/>
    <w:rsid w:val="00D05F56"/>
    <w:rsid w:val="00D06B86"/>
    <w:rsid w:val="00D07CA3"/>
    <w:rsid w:val="00D07F76"/>
    <w:rsid w:val="00D10AB0"/>
    <w:rsid w:val="00D1126E"/>
    <w:rsid w:val="00D12196"/>
    <w:rsid w:val="00D13E1A"/>
    <w:rsid w:val="00D15AA4"/>
    <w:rsid w:val="00D1708A"/>
    <w:rsid w:val="00D21067"/>
    <w:rsid w:val="00D21685"/>
    <w:rsid w:val="00D231AC"/>
    <w:rsid w:val="00D23C62"/>
    <w:rsid w:val="00D23D18"/>
    <w:rsid w:val="00D24955"/>
    <w:rsid w:val="00D24D2C"/>
    <w:rsid w:val="00D261EB"/>
    <w:rsid w:val="00D26C7A"/>
    <w:rsid w:val="00D27527"/>
    <w:rsid w:val="00D31623"/>
    <w:rsid w:val="00D35B4A"/>
    <w:rsid w:val="00D37732"/>
    <w:rsid w:val="00D37E87"/>
    <w:rsid w:val="00D409AC"/>
    <w:rsid w:val="00D41AB2"/>
    <w:rsid w:val="00D42743"/>
    <w:rsid w:val="00D46942"/>
    <w:rsid w:val="00D46B64"/>
    <w:rsid w:val="00D4781B"/>
    <w:rsid w:val="00D47E95"/>
    <w:rsid w:val="00D50231"/>
    <w:rsid w:val="00D5237C"/>
    <w:rsid w:val="00D530B8"/>
    <w:rsid w:val="00D531AA"/>
    <w:rsid w:val="00D54328"/>
    <w:rsid w:val="00D54987"/>
    <w:rsid w:val="00D54FF9"/>
    <w:rsid w:val="00D56A5F"/>
    <w:rsid w:val="00D575C1"/>
    <w:rsid w:val="00D60BCF"/>
    <w:rsid w:val="00D6178C"/>
    <w:rsid w:val="00D6243E"/>
    <w:rsid w:val="00D640EE"/>
    <w:rsid w:val="00D6439E"/>
    <w:rsid w:val="00D66CC2"/>
    <w:rsid w:val="00D67A56"/>
    <w:rsid w:val="00D67D02"/>
    <w:rsid w:val="00D70579"/>
    <w:rsid w:val="00D72FF6"/>
    <w:rsid w:val="00D76C44"/>
    <w:rsid w:val="00D76F7A"/>
    <w:rsid w:val="00D7778A"/>
    <w:rsid w:val="00D82116"/>
    <w:rsid w:val="00D826EA"/>
    <w:rsid w:val="00D82CC1"/>
    <w:rsid w:val="00D82E99"/>
    <w:rsid w:val="00D83CBC"/>
    <w:rsid w:val="00D84E3E"/>
    <w:rsid w:val="00D87E23"/>
    <w:rsid w:val="00D9016B"/>
    <w:rsid w:val="00D906F0"/>
    <w:rsid w:val="00D92446"/>
    <w:rsid w:val="00D941B2"/>
    <w:rsid w:val="00D956C0"/>
    <w:rsid w:val="00D95BBA"/>
    <w:rsid w:val="00D97231"/>
    <w:rsid w:val="00D97D9E"/>
    <w:rsid w:val="00DA050A"/>
    <w:rsid w:val="00DA1C88"/>
    <w:rsid w:val="00DA3265"/>
    <w:rsid w:val="00DA38C5"/>
    <w:rsid w:val="00DA46CE"/>
    <w:rsid w:val="00DA50AA"/>
    <w:rsid w:val="00DA59A9"/>
    <w:rsid w:val="00DA6AB0"/>
    <w:rsid w:val="00DB026B"/>
    <w:rsid w:val="00DB0E9A"/>
    <w:rsid w:val="00DB38FD"/>
    <w:rsid w:val="00DB43F0"/>
    <w:rsid w:val="00DB6450"/>
    <w:rsid w:val="00DB6E06"/>
    <w:rsid w:val="00DB73C9"/>
    <w:rsid w:val="00DB7840"/>
    <w:rsid w:val="00DB7E9D"/>
    <w:rsid w:val="00DC0152"/>
    <w:rsid w:val="00DC042A"/>
    <w:rsid w:val="00DC12F2"/>
    <w:rsid w:val="00DC29FF"/>
    <w:rsid w:val="00DC4989"/>
    <w:rsid w:val="00DC58BF"/>
    <w:rsid w:val="00DC65AE"/>
    <w:rsid w:val="00DD0A7B"/>
    <w:rsid w:val="00DD1118"/>
    <w:rsid w:val="00DD18FD"/>
    <w:rsid w:val="00DD2972"/>
    <w:rsid w:val="00DD3327"/>
    <w:rsid w:val="00DD3615"/>
    <w:rsid w:val="00DD5204"/>
    <w:rsid w:val="00DD6808"/>
    <w:rsid w:val="00DD7A36"/>
    <w:rsid w:val="00DD7B74"/>
    <w:rsid w:val="00DE123D"/>
    <w:rsid w:val="00DE292F"/>
    <w:rsid w:val="00DE50FE"/>
    <w:rsid w:val="00DE523D"/>
    <w:rsid w:val="00DE563A"/>
    <w:rsid w:val="00DE5A89"/>
    <w:rsid w:val="00DE6064"/>
    <w:rsid w:val="00DE7E60"/>
    <w:rsid w:val="00DF080E"/>
    <w:rsid w:val="00DF1097"/>
    <w:rsid w:val="00DF19AF"/>
    <w:rsid w:val="00DF19BD"/>
    <w:rsid w:val="00DF1C4E"/>
    <w:rsid w:val="00DF206A"/>
    <w:rsid w:val="00DF51E3"/>
    <w:rsid w:val="00E0377B"/>
    <w:rsid w:val="00E04D43"/>
    <w:rsid w:val="00E05B44"/>
    <w:rsid w:val="00E06EA7"/>
    <w:rsid w:val="00E070B9"/>
    <w:rsid w:val="00E071D8"/>
    <w:rsid w:val="00E07872"/>
    <w:rsid w:val="00E11C6A"/>
    <w:rsid w:val="00E138D0"/>
    <w:rsid w:val="00E14C2A"/>
    <w:rsid w:val="00E16600"/>
    <w:rsid w:val="00E16791"/>
    <w:rsid w:val="00E17397"/>
    <w:rsid w:val="00E20485"/>
    <w:rsid w:val="00E20A9E"/>
    <w:rsid w:val="00E20E99"/>
    <w:rsid w:val="00E2126B"/>
    <w:rsid w:val="00E2217B"/>
    <w:rsid w:val="00E22D66"/>
    <w:rsid w:val="00E22E0F"/>
    <w:rsid w:val="00E23613"/>
    <w:rsid w:val="00E25E75"/>
    <w:rsid w:val="00E269DE"/>
    <w:rsid w:val="00E27D9C"/>
    <w:rsid w:val="00E3063A"/>
    <w:rsid w:val="00E30FA1"/>
    <w:rsid w:val="00E34EC9"/>
    <w:rsid w:val="00E357E1"/>
    <w:rsid w:val="00E37B9E"/>
    <w:rsid w:val="00E37E94"/>
    <w:rsid w:val="00E4036D"/>
    <w:rsid w:val="00E403FE"/>
    <w:rsid w:val="00E44031"/>
    <w:rsid w:val="00E44DD4"/>
    <w:rsid w:val="00E453F5"/>
    <w:rsid w:val="00E459A5"/>
    <w:rsid w:val="00E46EBA"/>
    <w:rsid w:val="00E47749"/>
    <w:rsid w:val="00E477C4"/>
    <w:rsid w:val="00E50B6C"/>
    <w:rsid w:val="00E52447"/>
    <w:rsid w:val="00E536C3"/>
    <w:rsid w:val="00E54BC2"/>
    <w:rsid w:val="00E55317"/>
    <w:rsid w:val="00E557CC"/>
    <w:rsid w:val="00E55BB1"/>
    <w:rsid w:val="00E564A0"/>
    <w:rsid w:val="00E56DB0"/>
    <w:rsid w:val="00E56DCE"/>
    <w:rsid w:val="00E57782"/>
    <w:rsid w:val="00E6001E"/>
    <w:rsid w:val="00E6031A"/>
    <w:rsid w:val="00E60C36"/>
    <w:rsid w:val="00E60E7F"/>
    <w:rsid w:val="00E652EA"/>
    <w:rsid w:val="00E65761"/>
    <w:rsid w:val="00E65978"/>
    <w:rsid w:val="00E66478"/>
    <w:rsid w:val="00E676B9"/>
    <w:rsid w:val="00E70BD5"/>
    <w:rsid w:val="00E714D6"/>
    <w:rsid w:val="00E741C9"/>
    <w:rsid w:val="00E8135A"/>
    <w:rsid w:val="00E8139C"/>
    <w:rsid w:val="00E8196B"/>
    <w:rsid w:val="00E82720"/>
    <w:rsid w:val="00E828E7"/>
    <w:rsid w:val="00E836F3"/>
    <w:rsid w:val="00E8370A"/>
    <w:rsid w:val="00E83AD7"/>
    <w:rsid w:val="00E84518"/>
    <w:rsid w:val="00E85CC4"/>
    <w:rsid w:val="00E861D1"/>
    <w:rsid w:val="00E9010B"/>
    <w:rsid w:val="00E9065C"/>
    <w:rsid w:val="00E9198F"/>
    <w:rsid w:val="00E92874"/>
    <w:rsid w:val="00E93156"/>
    <w:rsid w:val="00E93321"/>
    <w:rsid w:val="00E935CD"/>
    <w:rsid w:val="00E95650"/>
    <w:rsid w:val="00E970F7"/>
    <w:rsid w:val="00EA0F48"/>
    <w:rsid w:val="00EA0FD9"/>
    <w:rsid w:val="00EA135B"/>
    <w:rsid w:val="00EA22D3"/>
    <w:rsid w:val="00EA317D"/>
    <w:rsid w:val="00EA6C25"/>
    <w:rsid w:val="00EB0723"/>
    <w:rsid w:val="00EB4BBC"/>
    <w:rsid w:val="00EB4D35"/>
    <w:rsid w:val="00EB5075"/>
    <w:rsid w:val="00EC3A56"/>
    <w:rsid w:val="00EC58B9"/>
    <w:rsid w:val="00EC6611"/>
    <w:rsid w:val="00EC70FF"/>
    <w:rsid w:val="00EC7681"/>
    <w:rsid w:val="00ED024D"/>
    <w:rsid w:val="00ED0347"/>
    <w:rsid w:val="00ED1E9E"/>
    <w:rsid w:val="00ED2046"/>
    <w:rsid w:val="00ED2B9F"/>
    <w:rsid w:val="00ED2BC9"/>
    <w:rsid w:val="00ED4D76"/>
    <w:rsid w:val="00ED5B66"/>
    <w:rsid w:val="00ED7B8B"/>
    <w:rsid w:val="00EE21B9"/>
    <w:rsid w:val="00EE2940"/>
    <w:rsid w:val="00EE30E6"/>
    <w:rsid w:val="00EE3571"/>
    <w:rsid w:val="00EE387F"/>
    <w:rsid w:val="00EE5120"/>
    <w:rsid w:val="00EE593D"/>
    <w:rsid w:val="00EE5977"/>
    <w:rsid w:val="00EE78C3"/>
    <w:rsid w:val="00EF07C3"/>
    <w:rsid w:val="00EF07E8"/>
    <w:rsid w:val="00EF1C10"/>
    <w:rsid w:val="00EF1EEB"/>
    <w:rsid w:val="00EF242E"/>
    <w:rsid w:val="00EF31C8"/>
    <w:rsid w:val="00EF4551"/>
    <w:rsid w:val="00EF6EB5"/>
    <w:rsid w:val="00F004D9"/>
    <w:rsid w:val="00F00909"/>
    <w:rsid w:val="00F00F6B"/>
    <w:rsid w:val="00F02D55"/>
    <w:rsid w:val="00F03437"/>
    <w:rsid w:val="00F0440F"/>
    <w:rsid w:val="00F04B0F"/>
    <w:rsid w:val="00F04E5C"/>
    <w:rsid w:val="00F05EF7"/>
    <w:rsid w:val="00F067BA"/>
    <w:rsid w:val="00F12363"/>
    <w:rsid w:val="00F15063"/>
    <w:rsid w:val="00F16639"/>
    <w:rsid w:val="00F16E04"/>
    <w:rsid w:val="00F17ACE"/>
    <w:rsid w:val="00F20305"/>
    <w:rsid w:val="00F21981"/>
    <w:rsid w:val="00F257B9"/>
    <w:rsid w:val="00F26110"/>
    <w:rsid w:val="00F27119"/>
    <w:rsid w:val="00F27717"/>
    <w:rsid w:val="00F27AF8"/>
    <w:rsid w:val="00F3197F"/>
    <w:rsid w:val="00F32453"/>
    <w:rsid w:val="00F3268B"/>
    <w:rsid w:val="00F32BF0"/>
    <w:rsid w:val="00F33CE1"/>
    <w:rsid w:val="00F344B2"/>
    <w:rsid w:val="00F34A84"/>
    <w:rsid w:val="00F35D28"/>
    <w:rsid w:val="00F35EBA"/>
    <w:rsid w:val="00F36445"/>
    <w:rsid w:val="00F37598"/>
    <w:rsid w:val="00F37B19"/>
    <w:rsid w:val="00F4170B"/>
    <w:rsid w:val="00F419DC"/>
    <w:rsid w:val="00F41FCE"/>
    <w:rsid w:val="00F4258A"/>
    <w:rsid w:val="00F44C5C"/>
    <w:rsid w:val="00F45CC2"/>
    <w:rsid w:val="00F50ED3"/>
    <w:rsid w:val="00F53B3E"/>
    <w:rsid w:val="00F554E9"/>
    <w:rsid w:val="00F5634E"/>
    <w:rsid w:val="00F57E40"/>
    <w:rsid w:val="00F60DEC"/>
    <w:rsid w:val="00F61188"/>
    <w:rsid w:val="00F61306"/>
    <w:rsid w:val="00F63DBC"/>
    <w:rsid w:val="00F6567A"/>
    <w:rsid w:val="00F65845"/>
    <w:rsid w:val="00F670DE"/>
    <w:rsid w:val="00F673C7"/>
    <w:rsid w:val="00F67EAF"/>
    <w:rsid w:val="00F67F98"/>
    <w:rsid w:val="00F707B4"/>
    <w:rsid w:val="00F709B1"/>
    <w:rsid w:val="00F71C51"/>
    <w:rsid w:val="00F7446F"/>
    <w:rsid w:val="00F75140"/>
    <w:rsid w:val="00F75D40"/>
    <w:rsid w:val="00F75E4C"/>
    <w:rsid w:val="00F76AFC"/>
    <w:rsid w:val="00F80063"/>
    <w:rsid w:val="00F814C3"/>
    <w:rsid w:val="00F830D6"/>
    <w:rsid w:val="00F84B59"/>
    <w:rsid w:val="00F85D8C"/>
    <w:rsid w:val="00F87795"/>
    <w:rsid w:val="00F87B6E"/>
    <w:rsid w:val="00F927D4"/>
    <w:rsid w:val="00F943B7"/>
    <w:rsid w:val="00F94CE8"/>
    <w:rsid w:val="00F952BC"/>
    <w:rsid w:val="00F954ED"/>
    <w:rsid w:val="00F97355"/>
    <w:rsid w:val="00F97774"/>
    <w:rsid w:val="00FA089F"/>
    <w:rsid w:val="00FA128C"/>
    <w:rsid w:val="00FA46B1"/>
    <w:rsid w:val="00FA5E8D"/>
    <w:rsid w:val="00FA6251"/>
    <w:rsid w:val="00FA6A36"/>
    <w:rsid w:val="00FA7274"/>
    <w:rsid w:val="00FA7414"/>
    <w:rsid w:val="00FA7A71"/>
    <w:rsid w:val="00FB06F8"/>
    <w:rsid w:val="00FB0DAB"/>
    <w:rsid w:val="00FB19D8"/>
    <w:rsid w:val="00FB2160"/>
    <w:rsid w:val="00FB2C0F"/>
    <w:rsid w:val="00FB3733"/>
    <w:rsid w:val="00FB6CE9"/>
    <w:rsid w:val="00FB7880"/>
    <w:rsid w:val="00FC205A"/>
    <w:rsid w:val="00FC2F45"/>
    <w:rsid w:val="00FC4307"/>
    <w:rsid w:val="00FC5F63"/>
    <w:rsid w:val="00FC611E"/>
    <w:rsid w:val="00FC67C4"/>
    <w:rsid w:val="00FC76BB"/>
    <w:rsid w:val="00FC7EC1"/>
    <w:rsid w:val="00FD0D0A"/>
    <w:rsid w:val="00FD2805"/>
    <w:rsid w:val="00FD2AD4"/>
    <w:rsid w:val="00FD2B46"/>
    <w:rsid w:val="00FD328F"/>
    <w:rsid w:val="00FD3734"/>
    <w:rsid w:val="00FD4464"/>
    <w:rsid w:val="00FD4AFB"/>
    <w:rsid w:val="00FD557E"/>
    <w:rsid w:val="00FD7600"/>
    <w:rsid w:val="00FE1F05"/>
    <w:rsid w:val="00FE2754"/>
    <w:rsid w:val="00FE33CE"/>
    <w:rsid w:val="00FE3CF3"/>
    <w:rsid w:val="00FE467C"/>
    <w:rsid w:val="00FE47F1"/>
    <w:rsid w:val="00FE73CC"/>
    <w:rsid w:val="00FE7B44"/>
    <w:rsid w:val="00FE7D4B"/>
    <w:rsid w:val="00FF15E5"/>
    <w:rsid w:val="00FF3E41"/>
    <w:rsid w:val="00FF4D73"/>
    <w:rsid w:val="00FF543A"/>
    <w:rsid w:val="00FF5742"/>
    <w:rsid w:val="26F6E189"/>
    <w:rsid w:val="524C5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A2D80"/>
    <w:pPr>
      <w:spacing w:line="240" w:lineRule="auto"/>
      <w:jc w:val="both"/>
    </w:pPr>
    <w:rPr>
      <w:rFonts w:ascii="Times New Roman" w:hAnsi="Times New Roman"/>
      <w:sz w:val="24"/>
    </w:rPr>
  </w:style>
  <w:style w:type="paragraph" w:styleId="Antrat1">
    <w:name w:val="heading 1"/>
    <w:basedOn w:val="prastasis"/>
    <w:next w:val="prastasis"/>
    <w:link w:val="Antrat1Diagrama"/>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Antrat2">
    <w:name w:val="heading 2"/>
    <w:aliases w:val="Title Header2"/>
    <w:basedOn w:val="Antrat1"/>
    <w:next w:val="Antrat1"/>
    <w:link w:val="Antrat2Diagrama"/>
    <w:autoRedefine/>
    <w:unhideWhenUsed/>
    <w:qFormat/>
    <w:rsid w:val="00F97355"/>
    <w:pPr>
      <w:numPr>
        <w:numId w:val="2"/>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
    <w:basedOn w:val="prastasis"/>
    <w:link w:val="SraopastraipaDiagrama"/>
    <w:uiPriority w:val="99"/>
    <w:qFormat/>
    <w:rsid w:val="00A277CE"/>
    <w:pPr>
      <w:ind w:left="720"/>
      <w:contextualSpacing/>
    </w:pPr>
  </w:style>
  <w:style w:type="character" w:customStyle="1" w:styleId="Antrat2Diagrama">
    <w:name w:val="Antraštė 2 Diagrama"/>
    <w:aliases w:val="Title Header2 Diagrama"/>
    <w:basedOn w:val="Numatytasispastraiposriftas"/>
    <w:link w:val="Antrat2"/>
    <w:rsid w:val="00F97355"/>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1"/>
      </w:numPr>
    </w:pPr>
  </w:style>
  <w:style w:type="paragraph" w:styleId="Pagrindiniotekstotrauka2">
    <w:name w:val="Body Text Indent 2"/>
    <w:basedOn w:val="prastasis"/>
    <w:link w:val="Pagrindiniotekstotrauka2Diagrama"/>
    <w:rsid w:val="000125FF"/>
    <w:pPr>
      <w:suppressAutoHyphens/>
      <w:spacing w:after="0"/>
      <w:ind w:firstLine="720"/>
    </w:pPr>
    <w:rPr>
      <w:rFonts w:eastAsia="Times New Roman" w:cs="Times New Roman"/>
      <w:iCs/>
      <w:szCs w:val="20"/>
      <w:lang w:val="lt-LT" w:eastAsia="ar-SA"/>
    </w:rPr>
  </w:style>
  <w:style w:type="character" w:customStyle="1" w:styleId="Pagrindiniotekstotrauka2Diagrama">
    <w:name w:val="Pagrindinio teksto įtrauka 2 Diagrama"/>
    <w:basedOn w:val="Numatytasispastraiposriftas"/>
    <w:link w:val="Pagrindiniotekstotrauka2"/>
    <w:rsid w:val="000125FF"/>
    <w:rPr>
      <w:rFonts w:ascii="Times New Roman" w:eastAsia="Times New Roman" w:hAnsi="Times New Roman" w:cs="Times New Roman"/>
      <w:iCs/>
      <w:sz w:val="24"/>
      <w:szCs w:val="20"/>
      <w:lang w:val="lt-LT" w:eastAsia="ar-SA"/>
    </w:rPr>
  </w:style>
  <w:style w:type="character" w:styleId="Komentaronuoroda">
    <w:name w:val="annotation reference"/>
    <w:basedOn w:val="Numatytasispastraiposriftas"/>
    <w:semiHidden/>
    <w:unhideWhenUsed/>
    <w:rsid w:val="000125FF"/>
    <w:rPr>
      <w:sz w:val="16"/>
      <w:szCs w:val="16"/>
    </w:rPr>
  </w:style>
  <w:style w:type="paragraph" w:styleId="Komentarotekstas">
    <w:name w:val="annotation text"/>
    <w:basedOn w:val="prastasis"/>
    <w:link w:val="KomentarotekstasDiagrama"/>
    <w:unhideWhenUsed/>
    <w:rsid w:val="000125FF"/>
    <w:rPr>
      <w:rFonts w:eastAsia="Times New Roman" w:cs="Times New Roman"/>
      <w:sz w:val="20"/>
      <w:szCs w:val="20"/>
      <w:lang w:val="lt-LT" w:eastAsia="lt-LT"/>
    </w:rPr>
  </w:style>
  <w:style w:type="character" w:customStyle="1" w:styleId="KomentarotekstasDiagrama">
    <w:name w:val="Komentaro tekstas Diagrama"/>
    <w:basedOn w:val="Numatytasispastraiposriftas"/>
    <w:link w:val="Komentarotekstas"/>
    <w:rsid w:val="000125FF"/>
    <w:rPr>
      <w:rFonts w:ascii="Times New Roman" w:eastAsia="Times New Roman" w:hAnsi="Times New Roman" w:cs="Times New Roman"/>
      <w:sz w:val="20"/>
      <w:szCs w:val="20"/>
      <w:lang w:val="lt-LT" w:eastAsia="lt-LT"/>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uiPriority w:val="99"/>
    <w:locked/>
    <w:rsid w:val="000125FF"/>
  </w:style>
  <w:style w:type="paragraph" w:styleId="Antrats">
    <w:name w:val="header"/>
    <w:basedOn w:val="prastasis"/>
    <w:link w:val="AntratsDiagrama"/>
    <w:uiPriority w:val="99"/>
    <w:unhideWhenUsed/>
    <w:rsid w:val="00801B4C"/>
    <w:pPr>
      <w:tabs>
        <w:tab w:val="center" w:pos="4513"/>
        <w:tab w:val="right" w:pos="9026"/>
      </w:tabs>
      <w:spacing w:after="0"/>
    </w:pPr>
  </w:style>
  <w:style w:type="character" w:customStyle="1" w:styleId="AntratsDiagrama">
    <w:name w:val="Antraštės Diagrama"/>
    <w:basedOn w:val="Numatytasispastraiposriftas"/>
    <w:link w:val="Antrats"/>
    <w:uiPriority w:val="99"/>
    <w:rsid w:val="00801B4C"/>
  </w:style>
  <w:style w:type="paragraph" w:styleId="Porat">
    <w:name w:val="footer"/>
    <w:basedOn w:val="prastasis"/>
    <w:link w:val="PoratDiagrama"/>
    <w:uiPriority w:val="99"/>
    <w:unhideWhenUsed/>
    <w:rsid w:val="00801B4C"/>
    <w:pPr>
      <w:tabs>
        <w:tab w:val="center" w:pos="4513"/>
        <w:tab w:val="right" w:pos="9026"/>
      </w:tabs>
      <w:spacing w:after="0"/>
    </w:pPr>
  </w:style>
  <w:style w:type="character" w:customStyle="1" w:styleId="PoratDiagrama">
    <w:name w:val="Poraštė Diagrama"/>
    <w:basedOn w:val="Numatytasispastraiposriftas"/>
    <w:link w:val="Porat"/>
    <w:uiPriority w:val="99"/>
    <w:rsid w:val="00801B4C"/>
  </w:style>
  <w:style w:type="paragraph" w:styleId="Debesliotekstas">
    <w:name w:val="Balloon Text"/>
    <w:basedOn w:val="prastasis"/>
    <w:link w:val="DebesliotekstasDiagrama"/>
    <w:uiPriority w:val="99"/>
    <w:semiHidden/>
    <w:unhideWhenUsed/>
    <w:rsid w:val="00B973C7"/>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973C7"/>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KomentarotemaDiagrama">
    <w:name w:val="Komentaro tema Diagrama"/>
    <w:basedOn w:val="KomentarotekstasDiagrama"/>
    <w:link w:val="Komentarotema"/>
    <w:uiPriority w:val="99"/>
    <w:semiHidden/>
    <w:rsid w:val="00895263"/>
    <w:rPr>
      <w:rFonts w:ascii="Times New Roman" w:eastAsia="Times New Roman" w:hAnsi="Times New Roman" w:cs="Times New Roman"/>
      <w:b/>
      <w:bCs/>
      <w:sz w:val="20"/>
      <w:szCs w:val="20"/>
      <w:lang w:val="lt-LT" w:eastAsia="lt-LT"/>
    </w:rPr>
  </w:style>
  <w:style w:type="character" w:customStyle="1" w:styleId="Antrat1Diagrama">
    <w:name w:val="Antraštė 1 Diagrama"/>
    <w:basedOn w:val="Numatytasispastraiposriftas"/>
    <w:link w:val="Antrat1"/>
    <w:rsid w:val="00851FF1"/>
    <w:rPr>
      <w:rFonts w:asciiTheme="majorHAnsi" w:eastAsiaTheme="majorEastAsia" w:hAnsiTheme="majorHAnsi" w:cstheme="majorBidi"/>
      <w:color w:val="365F91" w:themeColor="accent1" w:themeShade="BF"/>
      <w:sz w:val="32"/>
      <w:szCs w:val="32"/>
    </w:rPr>
  </w:style>
  <w:style w:type="character" w:styleId="Hipersaitas">
    <w:name w:val="Hyperlink"/>
    <w:aliases w:val="Alna"/>
    <w:basedOn w:val="Numatytasispastraiposriftas"/>
    <w:uiPriority w:val="99"/>
    <w:unhideWhenUsed/>
    <w:rsid w:val="00E9198F"/>
    <w:rPr>
      <w:color w:val="0000FF"/>
      <w:u w:val="single"/>
    </w:rPr>
  </w:style>
  <w:style w:type="character" w:styleId="Perirtashipersaitas">
    <w:name w:val="FollowedHyperlink"/>
    <w:basedOn w:val="Numatytasispastraiposriftas"/>
    <w:uiPriority w:val="99"/>
    <w:semiHidden/>
    <w:unhideWhenUsed/>
    <w:rsid w:val="00DE292F"/>
    <w:rPr>
      <w:color w:val="800080" w:themeColor="followedHyperlink"/>
      <w:u w:val="single"/>
    </w:rPr>
  </w:style>
  <w:style w:type="paragraph" w:styleId="Betarp">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aprastasistekstas">
    <w:name w:val="Plain Text"/>
    <w:basedOn w:val="prastasis"/>
    <w:link w:val="PaprastasistekstasDiagrama"/>
    <w:uiPriority w:val="99"/>
    <w:unhideWhenUsed/>
    <w:rsid w:val="005A62C1"/>
    <w:pPr>
      <w:spacing w:after="0"/>
    </w:pPr>
    <w:rPr>
      <w:rFonts w:ascii="Calibri" w:hAnsi="Calibri"/>
      <w:szCs w:val="21"/>
      <w:lang w:val="lt-LT"/>
    </w:rPr>
  </w:style>
  <w:style w:type="character" w:customStyle="1" w:styleId="PaprastasistekstasDiagrama">
    <w:name w:val="Paprastasis tekstas Diagrama"/>
    <w:basedOn w:val="Numatytasispastraiposriftas"/>
    <w:link w:val="Paprastasistekstas"/>
    <w:uiPriority w:val="99"/>
    <w:rsid w:val="005A62C1"/>
    <w:rPr>
      <w:rFonts w:ascii="Calibri" w:hAnsi="Calibri"/>
      <w:szCs w:val="21"/>
      <w:lang w:val="lt-LT"/>
    </w:rPr>
  </w:style>
  <w:style w:type="table" w:styleId="Lentelstinklelis">
    <w:name w:val="Table Grid"/>
    <w:basedOn w:val="prastojilentel"/>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urinioantrat">
    <w:name w:val="TOC Heading"/>
    <w:basedOn w:val="Antrat1"/>
    <w:next w:val="prastasis"/>
    <w:uiPriority w:val="39"/>
    <w:unhideWhenUsed/>
    <w:qFormat/>
    <w:rsid w:val="00681F70"/>
    <w:pPr>
      <w:spacing w:line="259" w:lineRule="auto"/>
      <w:jc w:val="left"/>
      <w:outlineLvl w:val="9"/>
    </w:pPr>
  </w:style>
  <w:style w:type="paragraph" w:styleId="Turinys2">
    <w:name w:val="toc 2"/>
    <w:basedOn w:val="prastasis"/>
    <w:next w:val="prastasis"/>
    <w:autoRedefine/>
    <w:uiPriority w:val="39"/>
    <w:unhideWhenUsed/>
    <w:rsid w:val="008B2F96"/>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urinys1">
    <w:name w:val="toc 1"/>
    <w:basedOn w:val="prastasis"/>
    <w:next w:val="prastasis"/>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urinys3">
    <w:name w:val="toc 3"/>
    <w:basedOn w:val="prastasis"/>
    <w:next w:val="prastasis"/>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Pataisymai">
    <w:name w:val="Revision"/>
    <w:hidden/>
    <w:uiPriority w:val="99"/>
    <w:semiHidden/>
    <w:rsid w:val="00352ABD"/>
    <w:pPr>
      <w:spacing w:after="0" w:line="240" w:lineRule="auto"/>
    </w:pPr>
    <w:rPr>
      <w:rFonts w:ascii="Times New Roman" w:hAnsi="Times New Roman"/>
      <w:sz w:val="24"/>
    </w:rPr>
  </w:style>
  <w:style w:type="character" w:styleId="Neapdorotaspaminjimas">
    <w:name w:val="Unresolved Mention"/>
    <w:basedOn w:val="Numatytasispastraiposriftas"/>
    <w:uiPriority w:val="99"/>
    <w:semiHidden/>
    <w:unhideWhenUsed/>
    <w:rsid w:val="007148B7"/>
    <w:rPr>
      <w:color w:val="605E5C"/>
      <w:shd w:val="clear" w:color="auto" w:fill="E1DFDD"/>
    </w:rPr>
  </w:style>
  <w:style w:type="paragraph" w:styleId="Puslapioinaostekstas">
    <w:name w:val="footnote text"/>
    <w:basedOn w:val="prastasis"/>
    <w:link w:val="PuslapioinaostekstasDiagrama"/>
    <w:uiPriority w:val="99"/>
    <w:semiHidden/>
    <w:unhideWhenUsed/>
    <w:rsid w:val="00CA6644"/>
    <w:pPr>
      <w:spacing w:after="0"/>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CA6644"/>
    <w:rPr>
      <w:rFonts w:ascii="Times New Roman" w:hAnsi="Times New Roman"/>
      <w:sz w:val="20"/>
      <w:szCs w:val="20"/>
    </w:rPr>
  </w:style>
  <w:style w:type="character" w:styleId="Puslapioinaosnuoroda">
    <w:name w:val="footnote reference"/>
    <w:basedOn w:val="Numatytasispastraiposriftas"/>
    <w:uiPriority w:val="99"/>
    <w:semiHidden/>
    <w:unhideWhenUsed/>
    <w:rsid w:val="00CA66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922745">
      <w:bodyDiv w:val="1"/>
      <w:marLeft w:val="0"/>
      <w:marRight w:val="0"/>
      <w:marTop w:val="0"/>
      <w:marBottom w:val="0"/>
      <w:divBdr>
        <w:top w:val="none" w:sz="0" w:space="0" w:color="auto"/>
        <w:left w:val="none" w:sz="0" w:space="0" w:color="auto"/>
        <w:bottom w:val="none" w:sz="0" w:space="0" w:color="auto"/>
        <w:right w:val="none" w:sz="0" w:space="0" w:color="auto"/>
      </w:divBdr>
    </w:div>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960957582">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3861753">
      <w:bodyDiv w:val="1"/>
      <w:marLeft w:val="0"/>
      <w:marRight w:val="0"/>
      <w:marTop w:val="0"/>
      <w:marBottom w:val="0"/>
      <w:divBdr>
        <w:top w:val="none" w:sz="0" w:space="0" w:color="auto"/>
        <w:left w:val="none" w:sz="0" w:space="0" w:color="auto"/>
        <w:bottom w:val="none" w:sz="0" w:space="0" w:color="auto"/>
        <w:right w:val="none" w:sz="0" w:space="0" w:color="auto"/>
      </w:divBdr>
    </w:div>
    <w:div w:id="1630818241">
      <w:bodyDiv w:val="1"/>
      <w:marLeft w:val="0"/>
      <w:marRight w:val="0"/>
      <w:marTop w:val="0"/>
      <w:marBottom w:val="0"/>
      <w:divBdr>
        <w:top w:val="none" w:sz="0" w:space="0" w:color="auto"/>
        <w:left w:val="none" w:sz="0" w:space="0" w:color="auto"/>
        <w:bottom w:val="none" w:sz="0" w:space="0" w:color="auto"/>
        <w:right w:val="none" w:sz="0" w:space="0" w:color="auto"/>
      </w:divBdr>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3.xml><?xml version="1.0" encoding="utf-8"?>
<ds:datastoreItem xmlns:ds="http://schemas.openxmlformats.org/officeDocument/2006/customXml" ds:itemID="{FCF38224-3353-4137-94B8-042CEDAE2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D3C07B-8B77-4D1B-B8DC-9356FA34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Pages>
  <Words>1404</Words>
  <Characters>8008</Characters>
  <Application>Microsoft Office Word</Application>
  <DocSecurity>0</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Einaras Vitkus</dc:creator>
  <cp:lastModifiedBy>Ramūnas Valiulis</cp:lastModifiedBy>
  <cp:revision>54</cp:revision>
  <cp:lastPrinted>2017-11-16T12:59:00Z</cp:lastPrinted>
  <dcterms:created xsi:type="dcterms:W3CDTF">2024-09-25T07:12:00Z</dcterms:created>
  <dcterms:modified xsi:type="dcterms:W3CDTF">2025-05-30T07:02:00Z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